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687FF" w14:textId="0C8D7DEB" w:rsidR="00D677C1" w:rsidRPr="00BB6A9C" w:rsidRDefault="006949F0" w:rsidP="00BB6A9C">
      <w:pPr>
        <w:pStyle w:val="Nagwek1"/>
        <w:rPr>
          <w:rFonts w:ascii="Open Sans" w:eastAsia="Arial" w:hAnsi="Open Sans" w:cs="Open Sans"/>
          <w:color w:val="auto"/>
          <w:sz w:val="22"/>
          <w:szCs w:val="22"/>
        </w:rPr>
      </w:pPr>
      <w:r w:rsidRPr="00BB6A9C">
        <w:rPr>
          <w:rFonts w:ascii="Open Sans" w:eastAsia="Arial" w:hAnsi="Open Sans" w:cs="Open Sans"/>
          <w:color w:val="auto"/>
          <w:sz w:val="22"/>
          <w:szCs w:val="22"/>
        </w:rPr>
        <w:t xml:space="preserve">Załącznik </w:t>
      </w:r>
      <w:r w:rsidR="008125E7" w:rsidRPr="00BB6A9C">
        <w:rPr>
          <w:rFonts w:ascii="Open Sans" w:eastAsia="Arial" w:hAnsi="Open Sans" w:cs="Open Sans"/>
          <w:color w:val="auto"/>
          <w:sz w:val="22"/>
          <w:szCs w:val="22"/>
        </w:rPr>
        <w:t>4</w:t>
      </w:r>
      <w:r w:rsidR="008B0FCA" w:rsidRPr="00BB6A9C">
        <w:rPr>
          <w:rFonts w:ascii="Open Sans" w:eastAsia="Arial" w:hAnsi="Open Sans" w:cs="Open Sans"/>
          <w:color w:val="auto"/>
          <w:sz w:val="22"/>
          <w:szCs w:val="22"/>
        </w:rPr>
        <w:t xml:space="preserve"> do Wniosku o dofinansowanie </w:t>
      </w:r>
    </w:p>
    <w:p w14:paraId="7ADDA112" w14:textId="2B245E6A" w:rsidR="00094139" w:rsidRPr="00BB6A9C" w:rsidRDefault="00DC271D" w:rsidP="00BB6A9C">
      <w:pPr>
        <w:pStyle w:val="NagowekFENIKS"/>
      </w:pPr>
      <w:r w:rsidRPr="00BB6A9C">
        <w:t xml:space="preserve">Zgodność projektu z regulacjami ochrony środowiska </w:t>
      </w:r>
      <w:r w:rsidR="00094139" w:rsidRPr="00BB6A9C">
        <w:t>i wymogami klimat</w:t>
      </w:r>
      <w:r w:rsidR="005E3816" w:rsidRPr="00BB6A9C">
        <w:t>ycznymi</w:t>
      </w:r>
    </w:p>
    <w:p w14:paraId="7B34DD40" w14:textId="77777777" w:rsidR="00DB41F8" w:rsidRPr="00430C53" w:rsidRDefault="00DB41F8" w:rsidP="00647D32">
      <w:pPr>
        <w:keepNext/>
        <w:numPr>
          <w:ilvl w:val="0"/>
          <w:numId w:val="5"/>
        </w:numPr>
        <w:spacing w:before="360" w:after="240"/>
        <w:ind w:left="284" w:hanging="357"/>
        <w:rPr>
          <w:rFonts w:ascii="Open Sans" w:hAnsi="Open Sans" w:cs="Open Sans"/>
          <w:b/>
          <w:bCs/>
          <w:color w:val="000000"/>
        </w:rPr>
      </w:pPr>
      <w:bookmarkStart w:id="0" w:name="_Hlk125549852"/>
      <w:r w:rsidRPr="00430C53">
        <w:rPr>
          <w:rFonts w:ascii="Open Sans" w:hAnsi="Open Sans" w:cs="Open Sans"/>
          <w:b/>
          <w:bCs/>
          <w:color w:val="000000"/>
        </w:rPr>
        <w:t>Zgodność projektu z polityką ochrony środowiska</w:t>
      </w:r>
    </w:p>
    <w:tbl>
      <w:tblPr>
        <w:tblStyle w:val="Tabela-Siatka"/>
        <w:tblW w:w="0" w:type="auto"/>
        <w:tblInd w:w="-5" w:type="dxa"/>
        <w:tblLook w:val="04A0" w:firstRow="1" w:lastRow="0" w:firstColumn="1" w:lastColumn="0" w:noHBand="0" w:noVBand="1"/>
        <w:tblCaption w:val="Zgodność projektu z polityką ochrony środowiska "/>
        <w:tblDescription w:val="Pole opisowe"/>
      </w:tblPr>
      <w:tblGrid>
        <w:gridCol w:w="9067"/>
      </w:tblGrid>
      <w:tr w:rsidR="00DD1A42" w:rsidRPr="000B429D" w14:paraId="74ACF3B1" w14:textId="77777777" w:rsidTr="005F7340">
        <w:tc>
          <w:tcPr>
            <w:tcW w:w="9067" w:type="dxa"/>
          </w:tcPr>
          <w:bookmarkEnd w:id="0"/>
          <w:p w14:paraId="09F38B26" w14:textId="77777777" w:rsidR="00DD1A42" w:rsidRPr="00430C53" w:rsidRDefault="00DD1A42" w:rsidP="00647D32">
            <w:pPr>
              <w:tabs>
                <w:tab w:val="left" w:pos="0"/>
              </w:tabs>
              <w:spacing w:after="0"/>
              <w:ind w:left="295" w:hanging="295"/>
              <w:rPr>
                <w:rFonts w:ascii="Open Sans" w:hAnsi="Open Sans" w:cs="Open Sans"/>
                <w:iCs/>
                <w:color w:val="000000"/>
              </w:rPr>
            </w:pPr>
            <w:r w:rsidRPr="00430C53">
              <w:rPr>
                <w:rFonts w:ascii="Open Sans" w:hAnsi="Open Sans" w:cs="Open Sans"/>
                <w:iCs/>
                <w:color w:val="000000"/>
              </w:rPr>
              <w:t>Pole opisowe – max. 2500 znaków.</w:t>
            </w:r>
          </w:p>
          <w:p w14:paraId="257C8DEA" w14:textId="77777777" w:rsidR="00DD1A42" w:rsidRPr="00430C53" w:rsidRDefault="00DD1A42" w:rsidP="00647D32">
            <w:pPr>
              <w:tabs>
                <w:tab w:val="left" w:pos="0"/>
              </w:tabs>
              <w:spacing w:after="0"/>
              <w:ind w:left="37" w:hanging="3"/>
              <w:rPr>
                <w:rFonts w:ascii="Open Sans" w:hAnsi="Open Sans" w:cs="Open Sans"/>
                <w:i/>
                <w:iCs/>
                <w:color w:val="000000"/>
              </w:rPr>
            </w:pPr>
          </w:p>
          <w:p w14:paraId="006D1AE2" w14:textId="41629E66" w:rsidR="00430C53" w:rsidRPr="00430C53" w:rsidRDefault="00430C53" w:rsidP="00430C53">
            <w:pPr>
              <w:tabs>
                <w:tab w:val="left" w:pos="0"/>
              </w:tabs>
              <w:spacing w:after="0"/>
              <w:rPr>
                <w:rFonts w:ascii="Open Sans" w:hAnsi="Open Sans" w:cs="Open Sans"/>
                <w:i/>
                <w:iCs/>
                <w:color w:val="000000"/>
              </w:rPr>
            </w:pPr>
          </w:p>
        </w:tc>
      </w:tr>
    </w:tbl>
    <w:p w14:paraId="1D0F283D" w14:textId="09CE8C67" w:rsidR="00DD4426" w:rsidRPr="00430C53" w:rsidRDefault="00DD4426" w:rsidP="00647D32">
      <w:pPr>
        <w:spacing w:before="240" w:after="120"/>
        <w:rPr>
          <w:rFonts w:ascii="Open Sans" w:hAnsi="Open Sans" w:cs="Open Sans"/>
          <w:b/>
          <w:bCs/>
          <w:color w:val="000000"/>
        </w:rPr>
      </w:pPr>
      <w:r w:rsidRPr="00430C53">
        <w:rPr>
          <w:rFonts w:ascii="Open Sans" w:hAnsi="Open Sans" w:cs="Open Sans"/>
          <w:b/>
          <w:bCs/>
          <w:color w:val="000000"/>
        </w:rPr>
        <w:t>Instrukcja</w:t>
      </w:r>
    </w:p>
    <w:p w14:paraId="698766D4" w14:textId="0A6B1694" w:rsidR="00DB41F8" w:rsidRPr="00430C53" w:rsidRDefault="00DB41F8" w:rsidP="00647D32">
      <w:pPr>
        <w:spacing w:after="60"/>
        <w:rPr>
          <w:rFonts w:ascii="Open Sans" w:hAnsi="Open Sans" w:cs="Open Sans"/>
          <w:color w:val="000000"/>
          <w:sz w:val="20"/>
          <w:szCs w:val="20"/>
        </w:rPr>
      </w:pPr>
      <w:r w:rsidRPr="00430C53">
        <w:rPr>
          <w:rFonts w:ascii="Open Sans" w:hAnsi="Open Sans" w:cs="Open Sans"/>
          <w:color w:val="000000"/>
          <w:sz w:val="20"/>
          <w:szCs w:val="20"/>
        </w:rPr>
        <w:t>Należy opisać, w jaki sposób projekt przyczynia się do realizacji celów polityki ochrony środowiska, oraz w jaki sposób uwzględniono przedmiotowe cele w danym projekcie</w:t>
      </w:r>
      <w:r w:rsidR="004263B5" w:rsidRPr="00430C53">
        <w:rPr>
          <w:rFonts w:ascii="Open Sans" w:hAnsi="Open Sans" w:cs="Open Sans"/>
          <w:color w:val="000000"/>
          <w:sz w:val="20"/>
          <w:szCs w:val="20"/>
        </w:rPr>
        <w:t xml:space="preserve">, </w:t>
      </w:r>
      <w:r w:rsidR="0013054C" w:rsidRPr="00430C53">
        <w:rPr>
          <w:rFonts w:ascii="Open Sans" w:hAnsi="Open Sans" w:cs="Open Sans"/>
          <w:color w:val="000000"/>
          <w:sz w:val="20"/>
          <w:szCs w:val="20"/>
        </w:rPr>
        <w:br/>
      </w:r>
      <w:r w:rsidRPr="00430C53">
        <w:rPr>
          <w:rFonts w:ascii="Open Sans" w:hAnsi="Open Sans" w:cs="Open Sans"/>
          <w:color w:val="000000"/>
          <w:sz w:val="20"/>
          <w:szCs w:val="20"/>
        </w:rPr>
        <w:t xml:space="preserve">w szczególności należy rozważyć następujące kwestie: </w:t>
      </w:r>
    </w:p>
    <w:p w14:paraId="0A80B57A" w14:textId="77777777" w:rsidR="00DB41F8" w:rsidRPr="00430C53" w:rsidRDefault="00DB41F8" w:rsidP="00647D32">
      <w:pPr>
        <w:numPr>
          <w:ilvl w:val="0"/>
          <w:numId w:val="9"/>
        </w:numPr>
        <w:spacing w:after="60"/>
        <w:rPr>
          <w:rFonts w:ascii="Open Sans" w:hAnsi="Open Sans" w:cs="Open Sans"/>
          <w:color w:val="000000"/>
          <w:sz w:val="20"/>
          <w:szCs w:val="20"/>
        </w:rPr>
      </w:pPr>
      <w:r w:rsidRPr="00430C53">
        <w:rPr>
          <w:rFonts w:ascii="Open Sans" w:hAnsi="Open Sans" w:cs="Open Sans"/>
          <w:color w:val="000000"/>
          <w:sz w:val="20"/>
          <w:szCs w:val="20"/>
        </w:rPr>
        <w:t xml:space="preserve">efektywną gospodarkę zasobami, </w:t>
      </w:r>
    </w:p>
    <w:p w14:paraId="06BEB05D" w14:textId="77777777" w:rsidR="00DB41F8" w:rsidRPr="00430C53" w:rsidRDefault="00DB41F8" w:rsidP="00647D32">
      <w:pPr>
        <w:numPr>
          <w:ilvl w:val="0"/>
          <w:numId w:val="9"/>
        </w:numPr>
        <w:spacing w:after="60"/>
        <w:rPr>
          <w:rFonts w:ascii="Open Sans" w:hAnsi="Open Sans" w:cs="Open Sans"/>
          <w:color w:val="000000"/>
          <w:sz w:val="20"/>
          <w:szCs w:val="20"/>
        </w:rPr>
      </w:pPr>
      <w:r w:rsidRPr="00430C53">
        <w:rPr>
          <w:rFonts w:ascii="Open Sans" w:hAnsi="Open Sans" w:cs="Open Sans"/>
          <w:color w:val="000000"/>
          <w:sz w:val="20"/>
          <w:szCs w:val="20"/>
        </w:rPr>
        <w:t>zachowanie różnorodności biologicznej i usług ekosystem</w:t>
      </w:r>
      <w:r w:rsidR="007F1F18" w:rsidRPr="00430C53">
        <w:rPr>
          <w:rFonts w:ascii="Open Sans" w:hAnsi="Open Sans" w:cs="Open Sans"/>
          <w:color w:val="000000"/>
          <w:sz w:val="20"/>
          <w:szCs w:val="20"/>
        </w:rPr>
        <w:t>ów</w:t>
      </w:r>
      <w:r w:rsidR="00F758D3" w:rsidRPr="00430C53">
        <w:rPr>
          <w:rFonts w:ascii="Open Sans" w:hAnsi="Open Sans" w:cs="Open Sans"/>
          <w:color w:val="000000"/>
          <w:sz w:val="20"/>
          <w:szCs w:val="20"/>
        </w:rPr>
        <w:t>.</w:t>
      </w:r>
      <w:r w:rsidRPr="00430C53">
        <w:rPr>
          <w:rFonts w:ascii="Open Sans" w:hAnsi="Open Sans" w:cs="Open Sans"/>
          <w:color w:val="000000"/>
          <w:sz w:val="20"/>
          <w:szCs w:val="20"/>
        </w:rPr>
        <w:t xml:space="preserve"> </w:t>
      </w:r>
    </w:p>
    <w:p w14:paraId="5C80853F" w14:textId="77777777" w:rsidR="00DC271D" w:rsidRPr="00430C53" w:rsidRDefault="00DC271D" w:rsidP="00647D32">
      <w:pPr>
        <w:keepNext/>
        <w:numPr>
          <w:ilvl w:val="0"/>
          <w:numId w:val="5"/>
        </w:numPr>
        <w:spacing w:before="360" w:after="240"/>
        <w:ind w:left="284" w:hanging="357"/>
        <w:rPr>
          <w:rFonts w:ascii="Open Sans" w:hAnsi="Open Sans" w:cs="Open Sans"/>
          <w:b/>
          <w:bCs/>
          <w:color w:val="000000"/>
        </w:rPr>
      </w:pPr>
      <w:r w:rsidRPr="00430C53">
        <w:rPr>
          <w:rFonts w:ascii="Open Sans" w:hAnsi="Open Sans" w:cs="Open Sans"/>
          <w:b/>
          <w:bCs/>
          <w:color w:val="000000"/>
        </w:rPr>
        <w:t xml:space="preserve">Zgodność projektu </w:t>
      </w:r>
      <w:r w:rsidR="00481724" w:rsidRPr="00430C53">
        <w:rPr>
          <w:rFonts w:ascii="Open Sans" w:hAnsi="Open Sans" w:cs="Open Sans"/>
          <w:b/>
          <w:bCs/>
          <w:color w:val="000000"/>
        </w:rPr>
        <w:t xml:space="preserve">z </w:t>
      </w:r>
      <w:r w:rsidRPr="00430C53">
        <w:rPr>
          <w:rFonts w:ascii="Open Sans" w:hAnsi="Open Sans" w:cs="Open Sans"/>
          <w:b/>
          <w:bCs/>
          <w:color w:val="000000"/>
        </w:rPr>
        <w:t>zasadą zrównoważonego rozwoju</w:t>
      </w:r>
    </w:p>
    <w:tbl>
      <w:tblPr>
        <w:tblStyle w:val="Tabela-Siatka"/>
        <w:tblW w:w="0" w:type="auto"/>
        <w:tblInd w:w="-5" w:type="dxa"/>
        <w:tblLook w:val="04A0" w:firstRow="1" w:lastRow="0" w:firstColumn="1" w:lastColumn="0" w:noHBand="0" w:noVBand="1"/>
        <w:tblCaption w:val="Zgodność projektu z zasadą zrównoważonego rozwoju"/>
        <w:tblDescription w:val="pole opisowe"/>
      </w:tblPr>
      <w:tblGrid>
        <w:gridCol w:w="9067"/>
      </w:tblGrid>
      <w:tr w:rsidR="00DD1A42" w:rsidRPr="000B429D" w14:paraId="2235E910" w14:textId="77777777" w:rsidTr="005F7340">
        <w:tc>
          <w:tcPr>
            <w:tcW w:w="9067" w:type="dxa"/>
          </w:tcPr>
          <w:p w14:paraId="4D146AD8" w14:textId="77777777" w:rsidR="00DD1A42" w:rsidRPr="00430C53" w:rsidRDefault="00DD1A42" w:rsidP="00647D32">
            <w:pPr>
              <w:tabs>
                <w:tab w:val="left" w:pos="0"/>
              </w:tabs>
              <w:spacing w:after="0"/>
              <w:ind w:left="295" w:hanging="295"/>
              <w:rPr>
                <w:rFonts w:ascii="Open Sans" w:hAnsi="Open Sans" w:cs="Open Sans"/>
                <w:iCs/>
                <w:color w:val="000000"/>
              </w:rPr>
            </w:pPr>
            <w:r w:rsidRPr="00430C53">
              <w:rPr>
                <w:rFonts w:ascii="Open Sans" w:hAnsi="Open Sans" w:cs="Open Sans"/>
                <w:iCs/>
                <w:color w:val="000000"/>
              </w:rPr>
              <w:t>Pole opisowe – max. 2500 znaków.</w:t>
            </w:r>
          </w:p>
          <w:p w14:paraId="01B18A46" w14:textId="77777777" w:rsidR="00DD1A42" w:rsidRPr="00430C53" w:rsidRDefault="00DD1A42" w:rsidP="00647D32">
            <w:pPr>
              <w:tabs>
                <w:tab w:val="left" w:pos="0"/>
              </w:tabs>
              <w:spacing w:after="0"/>
              <w:rPr>
                <w:rFonts w:ascii="Open Sans" w:hAnsi="Open Sans" w:cs="Open Sans"/>
                <w:i/>
                <w:iCs/>
                <w:color w:val="000000"/>
              </w:rPr>
            </w:pPr>
          </w:p>
          <w:p w14:paraId="5E69F702" w14:textId="494DDCB2" w:rsidR="00430C53" w:rsidRPr="00430C53" w:rsidRDefault="00430C53" w:rsidP="00647D32">
            <w:pPr>
              <w:tabs>
                <w:tab w:val="left" w:pos="0"/>
              </w:tabs>
              <w:spacing w:after="0"/>
              <w:rPr>
                <w:rFonts w:ascii="Open Sans" w:hAnsi="Open Sans" w:cs="Open Sans"/>
                <w:i/>
                <w:iCs/>
                <w:color w:val="000000"/>
              </w:rPr>
            </w:pPr>
          </w:p>
        </w:tc>
      </w:tr>
    </w:tbl>
    <w:p w14:paraId="3336DDFE" w14:textId="29170836" w:rsidR="00DC271D" w:rsidRPr="00430C53" w:rsidRDefault="00DC271D" w:rsidP="00647D32">
      <w:pPr>
        <w:spacing w:before="240" w:after="120"/>
        <w:rPr>
          <w:rFonts w:ascii="Open Sans" w:hAnsi="Open Sans" w:cs="Open Sans"/>
          <w:b/>
          <w:bCs/>
          <w:color w:val="000000"/>
        </w:rPr>
      </w:pPr>
      <w:r w:rsidRPr="00430C53">
        <w:rPr>
          <w:rFonts w:ascii="Open Sans" w:hAnsi="Open Sans" w:cs="Open Sans"/>
          <w:b/>
          <w:bCs/>
          <w:color w:val="000000"/>
        </w:rPr>
        <w:t>Instrukcj</w:t>
      </w:r>
      <w:r w:rsidR="00004D41" w:rsidRPr="00430C53">
        <w:rPr>
          <w:rFonts w:ascii="Open Sans" w:hAnsi="Open Sans" w:cs="Open Sans"/>
          <w:b/>
          <w:bCs/>
          <w:color w:val="000000"/>
        </w:rPr>
        <w:t>a</w:t>
      </w:r>
    </w:p>
    <w:p w14:paraId="5AEF2B65" w14:textId="1F35A342" w:rsidR="0086618D" w:rsidRPr="00430C53" w:rsidRDefault="00DC271D" w:rsidP="00647D32">
      <w:pPr>
        <w:spacing w:after="60"/>
        <w:rPr>
          <w:rFonts w:ascii="Open Sans" w:hAnsi="Open Sans" w:cs="Open Sans"/>
          <w:iCs/>
          <w:sz w:val="20"/>
          <w:szCs w:val="20"/>
        </w:rPr>
      </w:pPr>
      <w:r w:rsidRPr="00430C53">
        <w:rPr>
          <w:rFonts w:ascii="Open Sans" w:hAnsi="Open Sans" w:cs="Open Sans"/>
          <w:color w:val="000000"/>
          <w:sz w:val="20"/>
          <w:szCs w:val="20"/>
        </w:rPr>
        <w:t>Należy opisać, w jaki sposób projekt spełnia zasadę zrównoważonego rozwoju, o której mowa w</w:t>
      </w:r>
      <w:r w:rsidR="001625E7" w:rsidRPr="00430C53">
        <w:rPr>
          <w:rFonts w:ascii="Open Sans" w:hAnsi="Open Sans" w:cs="Open Sans"/>
          <w:color w:val="000000"/>
          <w:sz w:val="20"/>
          <w:szCs w:val="20"/>
        </w:rPr>
        <w:t> </w:t>
      </w:r>
      <w:r w:rsidRPr="00430C53">
        <w:rPr>
          <w:rFonts w:ascii="Open Sans" w:hAnsi="Open Sans" w:cs="Open Sans"/>
          <w:color w:val="000000"/>
          <w:sz w:val="20"/>
          <w:szCs w:val="20"/>
        </w:rPr>
        <w:t>art. 9 ust. 4 rozporządzenia Parlamentu Europejskiego i Rady 2021/1060</w:t>
      </w:r>
      <w:r w:rsidR="004263B5" w:rsidRPr="00430C53">
        <w:rPr>
          <w:rStyle w:val="Odwoanieprzypisudolnego"/>
          <w:rFonts w:ascii="Open Sans" w:hAnsi="Open Sans" w:cs="Open Sans"/>
          <w:color w:val="000000"/>
          <w:sz w:val="20"/>
          <w:szCs w:val="20"/>
        </w:rPr>
        <w:footnoteReference w:id="1"/>
      </w:r>
      <w:r w:rsidRPr="00430C53">
        <w:rPr>
          <w:rFonts w:ascii="Open Sans" w:hAnsi="Open Sans" w:cs="Open Sans"/>
          <w:color w:val="000000"/>
          <w:sz w:val="20"/>
          <w:szCs w:val="20"/>
        </w:rPr>
        <w:t>. Wnioskodawca wykaże, że projekt jest zgodny z celami zrównoważonego rozwoju ONZ</w:t>
      </w:r>
      <w:r w:rsidR="00FC3906" w:rsidRPr="00430C53">
        <w:rPr>
          <w:rStyle w:val="Odwoanieprzypisudolnego"/>
          <w:rFonts w:ascii="Open Sans" w:hAnsi="Open Sans" w:cs="Open Sans"/>
          <w:color w:val="000000"/>
          <w:sz w:val="20"/>
          <w:szCs w:val="20"/>
        </w:rPr>
        <w:footnoteReference w:id="2"/>
      </w:r>
      <w:r w:rsidR="007073EA" w:rsidRPr="00430C53">
        <w:rPr>
          <w:rFonts w:ascii="Open Sans" w:hAnsi="Open Sans" w:cs="Open Sans"/>
          <w:color w:val="000000"/>
          <w:sz w:val="20"/>
          <w:szCs w:val="20"/>
        </w:rPr>
        <w:t xml:space="preserve"> i Porozumienia Paryskiego</w:t>
      </w:r>
      <w:r w:rsidRPr="00430C53">
        <w:rPr>
          <w:rFonts w:ascii="Open Sans" w:hAnsi="Open Sans" w:cs="Open Sans"/>
          <w:color w:val="000000"/>
          <w:sz w:val="20"/>
          <w:szCs w:val="20"/>
        </w:rPr>
        <w:t xml:space="preserve"> (</w:t>
      </w:r>
      <w:r w:rsidR="00903D54" w:rsidRPr="00430C53">
        <w:rPr>
          <w:rFonts w:ascii="Open Sans" w:hAnsi="Open Sans" w:cs="Open Sans"/>
          <w:color w:val="000000"/>
          <w:sz w:val="20"/>
          <w:szCs w:val="20"/>
        </w:rPr>
        <w:t>zasadzie</w:t>
      </w:r>
      <w:r w:rsidRPr="00430C53">
        <w:rPr>
          <w:rFonts w:ascii="Open Sans" w:hAnsi="Open Sans" w:cs="Open Sans"/>
          <w:color w:val="000000"/>
          <w:sz w:val="20"/>
          <w:szCs w:val="20"/>
        </w:rPr>
        <w:t xml:space="preserve"> „nie czyń poważnych szkód”</w:t>
      </w:r>
      <w:r w:rsidR="009020CF" w:rsidRPr="00430C53">
        <w:rPr>
          <w:rFonts w:ascii="Open Sans" w:hAnsi="Open Sans" w:cs="Open Sans"/>
          <w:color w:val="000000"/>
          <w:sz w:val="20"/>
          <w:szCs w:val="20"/>
        </w:rPr>
        <w:t>,</w:t>
      </w:r>
      <w:r w:rsidRPr="00430C53">
        <w:rPr>
          <w:rFonts w:ascii="Open Sans" w:hAnsi="Open Sans" w:cs="Open Sans"/>
          <w:color w:val="000000"/>
          <w:sz w:val="20"/>
          <w:szCs w:val="20"/>
        </w:rPr>
        <w:t xml:space="preserve"> </w:t>
      </w:r>
      <w:r w:rsidR="009020CF" w:rsidRPr="00430C53">
        <w:rPr>
          <w:rFonts w:ascii="Open Sans" w:hAnsi="Open Sans" w:cs="Open Sans"/>
          <w:color w:val="000000"/>
          <w:sz w:val="20"/>
          <w:szCs w:val="20"/>
        </w:rPr>
        <w:t>ang. „</w:t>
      </w:r>
      <w:r w:rsidRPr="00430C53">
        <w:rPr>
          <w:rFonts w:ascii="Open Sans" w:hAnsi="Open Sans" w:cs="Open Sans"/>
          <w:color w:val="000000"/>
          <w:sz w:val="20"/>
          <w:szCs w:val="20"/>
        </w:rPr>
        <w:t>do no significant harm</w:t>
      </w:r>
      <w:r w:rsidR="009020CF" w:rsidRPr="00430C53">
        <w:rPr>
          <w:rFonts w:ascii="Open Sans" w:hAnsi="Open Sans" w:cs="Open Sans"/>
          <w:color w:val="000000"/>
          <w:sz w:val="20"/>
          <w:szCs w:val="20"/>
        </w:rPr>
        <w:t>” –</w:t>
      </w:r>
      <w:r w:rsidRPr="00430C53">
        <w:rPr>
          <w:rFonts w:ascii="Open Sans" w:hAnsi="Open Sans" w:cs="Open Sans"/>
          <w:color w:val="000000"/>
          <w:sz w:val="20"/>
          <w:szCs w:val="20"/>
        </w:rPr>
        <w:t xml:space="preserve"> DNSH</w:t>
      </w:r>
      <w:r w:rsidR="009020CF" w:rsidRPr="00430C53">
        <w:rPr>
          <w:rFonts w:ascii="Open Sans" w:hAnsi="Open Sans" w:cs="Open Sans"/>
          <w:color w:val="000000"/>
          <w:sz w:val="20"/>
          <w:szCs w:val="20"/>
        </w:rPr>
        <w:t>,</w:t>
      </w:r>
      <w:r w:rsidRPr="00430C53">
        <w:rPr>
          <w:rFonts w:ascii="Open Sans" w:hAnsi="Open Sans" w:cs="Open Sans"/>
          <w:color w:val="000000"/>
          <w:sz w:val="20"/>
          <w:szCs w:val="20"/>
        </w:rPr>
        <w:t xml:space="preserve"> poświęcono odrębny punkt niniejszego dokumentu).</w:t>
      </w:r>
      <w:r w:rsidR="0086618D" w:rsidRPr="00430C53">
        <w:rPr>
          <w:rFonts w:ascii="Open Sans" w:hAnsi="Open Sans" w:cs="Open Sans"/>
          <w:iCs/>
          <w:sz w:val="20"/>
          <w:szCs w:val="20"/>
        </w:rPr>
        <w:t xml:space="preserve"> </w:t>
      </w:r>
    </w:p>
    <w:p w14:paraId="24609E88" w14:textId="77777777" w:rsidR="00F959EC" w:rsidRPr="00430C53" w:rsidRDefault="0086618D" w:rsidP="00647D32">
      <w:pPr>
        <w:spacing w:after="60"/>
        <w:rPr>
          <w:rFonts w:ascii="Open Sans" w:hAnsi="Open Sans" w:cs="Open Sans"/>
          <w:color w:val="000000"/>
          <w:sz w:val="20"/>
          <w:szCs w:val="20"/>
        </w:rPr>
      </w:pPr>
      <w:r w:rsidRPr="00430C53">
        <w:rPr>
          <w:rFonts w:ascii="Open Sans" w:hAnsi="Open Sans" w:cs="Open Sans"/>
          <w:color w:val="000000"/>
          <w:sz w:val="20"/>
          <w:szCs w:val="20"/>
        </w:rPr>
        <w:lastRenderedPageBreak/>
        <w:t>W ramach prezentacji spełnienia przez projekt celów zrównoważonego rozwoju ONZ należy odnieść się do tych celów, które dotyczą danego rodzaju projektu.</w:t>
      </w:r>
    </w:p>
    <w:p w14:paraId="25FA9E49" w14:textId="77777777" w:rsidR="007073EA" w:rsidRPr="00430C53" w:rsidDel="00F106FC" w:rsidRDefault="007073EA" w:rsidP="00647D32">
      <w:pPr>
        <w:spacing w:after="60"/>
        <w:rPr>
          <w:rStyle w:val="Hipercze"/>
          <w:rFonts w:ascii="Open Sans" w:hAnsi="Open Sans" w:cs="Open Sans"/>
          <w:i/>
          <w:iCs/>
          <w:sz w:val="20"/>
          <w:szCs w:val="20"/>
        </w:rPr>
      </w:pPr>
      <w:r w:rsidRPr="00430C53">
        <w:rPr>
          <w:rFonts w:ascii="Open Sans" w:hAnsi="Open Sans" w:cs="Open Sans"/>
          <w:i/>
          <w:iCs/>
          <w:color w:val="000000"/>
          <w:sz w:val="20"/>
          <w:szCs w:val="20"/>
        </w:rPr>
        <w:t xml:space="preserve">17 celów zrównoważonego rozwoju zostało sformułowanych w Agendzie na rzecz zrównoważonego rozwoju 2030, przyjętej przez przywódców państw ONZ 25.09.2015 r. Pełna treść dostępna pod adresem: </w:t>
      </w:r>
      <w:hyperlink r:id="rId8" w:history="1">
        <w:r w:rsidRPr="00430C53">
          <w:rPr>
            <w:rStyle w:val="Hipercze"/>
            <w:rFonts w:ascii="Open Sans" w:hAnsi="Open Sans" w:cs="Open Sans"/>
            <w:i/>
            <w:iCs/>
            <w:sz w:val="20"/>
            <w:szCs w:val="20"/>
          </w:rPr>
          <w:t>http://www.un.org.pl</w:t>
        </w:r>
        <w:bookmarkStart w:id="1" w:name="_Hlt129763023"/>
        <w:bookmarkStart w:id="2" w:name="_Hlt129763024"/>
        <w:r w:rsidRPr="00430C53">
          <w:rPr>
            <w:rStyle w:val="Hipercze"/>
            <w:rFonts w:ascii="Open Sans" w:hAnsi="Open Sans" w:cs="Open Sans"/>
            <w:i/>
            <w:iCs/>
            <w:sz w:val="20"/>
            <w:szCs w:val="20"/>
          </w:rPr>
          <w:t>/</w:t>
        </w:r>
        <w:bookmarkEnd w:id="1"/>
        <w:bookmarkEnd w:id="2"/>
        <w:r w:rsidRPr="00430C53">
          <w:rPr>
            <w:rStyle w:val="Hipercze"/>
            <w:rFonts w:ascii="Open Sans" w:hAnsi="Open Sans" w:cs="Open Sans"/>
            <w:i/>
            <w:iCs/>
            <w:sz w:val="20"/>
            <w:szCs w:val="20"/>
          </w:rPr>
          <w:t>agenda-2030-rezolucja</w:t>
        </w:r>
      </w:hyperlink>
    </w:p>
    <w:p w14:paraId="1A970D5F" w14:textId="77777777" w:rsidR="00DC271D" w:rsidRPr="00430C53" w:rsidRDefault="007073EA" w:rsidP="00647D32">
      <w:pPr>
        <w:spacing w:after="60"/>
        <w:rPr>
          <w:rFonts w:ascii="Open Sans" w:hAnsi="Open Sans" w:cs="Open Sans"/>
          <w:b/>
          <w:bCs/>
          <w:color w:val="000000"/>
          <w:sz w:val="20"/>
          <w:szCs w:val="20"/>
        </w:rPr>
      </w:pPr>
      <w:r w:rsidRPr="00430C53">
        <w:rPr>
          <w:rFonts w:ascii="Open Sans" w:hAnsi="Open Sans" w:cs="Open Sans"/>
          <w:i/>
          <w:iCs/>
          <w:color w:val="000000"/>
          <w:sz w:val="20"/>
          <w:szCs w:val="20"/>
        </w:rPr>
        <w:t xml:space="preserve">Paryskie Porozumienie Klimatyczne dostępne jest pod adresem: </w:t>
      </w:r>
      <w:hyperlink r:id="rId9" w:history="1">
        <w:r w:rsidRPr="00430C53">
          <w:rPr>
            <w:rStyle w:val="Hipercze"/>
            <w:rFonts w:ascii="Open Sans" w:hAnsi="Open Sans" w:cs="Open Sans"/>
            <w:i/>
            <w:iCs/>
            <w:sz w:val="20"/>
            <w:szCs w:val="20"/>
          </w:rPr>
          <w:t>https://unfccc.int/sites/default/files/</w:t>
        </w:r>
        <w:r w:rsidRPr="00430C53">
          <w:rPr>
            <w:rStyle w:val="Hipercze"/>
            <w:rFonts w:ascii="Open Sans" w:hAnsi="Open Sans" w:cs="Open Sans"/>
            <w:i/>
            <w:iCs/>
            <w:sz w:val="20"/>
            <w:szCs w:val="20"/>
          </w:rPr>
          <w:pgNum/>
        </w:r>
        <w:r w:rsidRPr="00430C53">
          <w:rPr>
            <w:rStyle w:val="Hipercze"/>
            <w:rFonts w:ascii="Open Sans" w:hAnsi="Open Sans" w:cs="Open Sans"/>
            <w:i/>
            <w:iCs/>
            <w:sz w:val="20"/>
            <w:szCs w:val="20"/>
          </w:rPr>
          <w:t>nglish_paris_agreement.pdf</w:t>
        </w:r>
      </w:hyperlink>
    </w:p>
    <w:p w14:paraId="2FE8A77D" w14:textId="77777777" w:rsidR="00DC271D" w:rsidRPr="009E51E2" w:rsidRDefault="003246AB" w:rsidP="00647D32">
      <w:pPr>
        <w:keepNext/>
        <w:numPr>
          <w:ilvl w:val="0"/>
          <w:numId w:val="5"/>
        </w:numPr>
        <w:spacing w:before="360" w:after="240"/>
        <w:ind w:left="284" w:hanging="357"/>
        <w:rPr>
          <w:rFonts w:ascii="Open Sans" w:hAnsi="Open Sans" w:cs="Open Sans"/>
          <w:b/>
          <w:bCs/>
          <w:color w:val="000000"/>
        </w:rPr>
      </w:pPr>
      <w:r w:rsidRPr="009E51E2">
        <w:rPr>
          <w:rFonts w:ascii="Open Sans" w:hAnsi="Open Sans" w:cs="Open Sans"/>
          <w:b/>
          <w:bCs/>
          <w:color w:val="000000"/>
        </w:rPr>
        <w:t>Zgodność z wymogami klimat</w:t>
      </w:r>
      <w:r w:rsidR="005E3816" w:rsidRPr="009E51E2">
        <w:rPr>
          <w:rFonts w:ascii="Open Sans" w:hAnsi="Open Sans" w:cs="Open Sans"/>
          <w:b/>
          <w:bCs/>
          <w:color w:val="000000"/>
        </w:rPr>
        <w:t>ycznymi</w:t>
      </w:r>
      <w:r w:rsidRPr="009E51E2">
        <w:rPr>
          <w:rFonts w:ascii="Open Sans" w:hAnsi="Open Sans" w:cs="Open Sans"/>
          <w:b/>
          <w:bCs/>
          <w:color w:val="000000"/>
        </w:rPr>
        <w:t xml:space="preserve">, </w:t>
      </w:r>
      <w:r w:rsidR="005E3816" w:rsidRPr="009E51E2">
        <w:rPr>
          <w:rFonts w:ascii="Open Sans" w:hAnsi="Open Sans" w:cs="Open Sans"/>
          <w:b/>
          <w:bCs/>
          <w:color w:val="000000"/>
        </w:rPr>
        <w:t xml:space="preserve">z </w:t>
      </w:r>
      <w:r w:rsidRPr="009E51E2">
        <w:rPr>
          <w:rFonts w:ascii="Open Sans" w:hAnsi="Open Sans" w:cs="Open Sans"/>
          <w:b/>
          <w:bCs/>
          <w:color w:val="000000"/>
        </w:rPr>
        <w:t>uwzględni</w:t>
      </w:r>
      <w:r w:rsidR="005E3816" w:rsidRPr="009E51E2">
        <w:rPr>
          <w:rFonts w:ascii="Open Sans" w:hAnsi="Open Sans" w:cs="Open Sans"/>
          <w:b/>
          <w:bCs/>
          <w:color w:val="000000"/>
        </w:rPr>
        <w:t>eniem</w:t>
      </w:r>
      <w:r w:rsidRPr="009E51E2">
        <w:rPr>
          <w:rFonts w:ascii="Open Sans" w:hAnsi="Open Sans" w:cs="Open Sans"/>
          <w:b/>
          <w:bCs/>
          <w:color w:val="000000"/>
        </w:rPr>
        <w:t xml:space="preserve"> </w:t>
      </w:r>
      <w:r w:rsidR="00DC271D" w:rsidRPr="009E51E2">
        <w:rPr>
          <w:rFonts w:ascii="Open Sans" w:hAnsi="Open Sans" w:cs="Open Sans"/>
          <w:b/>
          <w:bCs/>
          <w:color w:val="000000"/>
        </w:rPr>
        <w:t>ryzyk</w:t>
      </w:r>
      <w:r w:rsidR="005E3816" w:rsidRPr="009E51E2">
        <w:rPr>
          <w:rFonts w:ascii="Open Sans" w:hAnsi="Open Sans" w:cs="Open Sans"/>
          <w:b/>
          <w:bCs/>
          <w:color w:val="000000"/>
        </w:rPr>
        <w:t>a</w:t>
      </w:r>
      <w:r w:rsidR="00DC271D" w:rsidRPr="009E51E2">
        <w:rPr>
          <w:rFonts w:ascii="Open Sans" w:hAnsi="Open Sans" w:cs="Open Sans"/>
          <w:b/>
          <w:bCs/>
          <w:color w:val="000000"/>
        </w:rPr>
        <w:t xml:space="preserve"> powodziowe</w:t>
      </w:r>
      <w:r w:rsidR="005E3816" w:rsidRPr="009E51E2">
        <w:rPr>
          <w:rFonts w:ascii="Open Sans" w:hAnsi="Open Sans" w:cs="Open Sans"/>
          <w:b/>
          <w:bCs/>
          <w:color w:val="000000"/>
        </w:rPr>
        <w:t>go</w:t>
      </w:r>
    </w:p>
    <w:tbl>
      <w:tblPr>
        <w:tblStyle w:val="Tabela-Siatka"/>
        <w:tblW w:w="0" w:type="auto"/>
        <w:tblInd w:w="-5" w:type="dxa"/>
        <w:tblLook w:val="04A0" w:firstRow="1" w:lastRow="0" w:firstColumn="1" w:lastColumn="0" w:noHBand="0" w:noVBand="1"/>
        <w:tblCaption w:val="nie dotyczy"/>
      </w:tblPr>
      <w:tblGrid>
        <w:gridCol w:w="9067"/>
      </w:tblGrid>
      <w:tr w:rsidR="00DD1A42" w:rsidRPr="009E51E2" w14:paraId="5A22D3DC" w14:textId="77777777" w:rsidTr="005F7340">
        <w:tc>
          <w:tcPr>
            <w:tcW w:w="9067" w:type="dxa"/>
          </w:tcPr>
          <w:p w14:paraId="55972AB5" w14:textId="3E5AB954" w:rsidR="00DD1A42" w:rsidRPr="009E51E2" w:rsidRDefault="00DD1A42" w:rsidP="00647D32">
            <w:pPr>
              <w:tabs>
                <w:tab w:val="left" w:pos="0"/>
              </w:tabs>
              <w:spacing w:after="0"/>
              <w:ind w:left="295" w:hanging="295"/>
              <w:rPr>
                <w:rFonts w:ascii="Open Sans" w:hAnsi="Open Sans" w:cs="Open Sans"/>
                <w:iCs/>
                <w:color w:val="000000"/>
              </w:rPr>
            </w:pPr>
            <w:r w:rsidRPr="009E51E2">
              <w:rPr>
                <w:rFonts w:ascii="Open Sans" w:hAnsi="Open Sans" w:cs="Open Sans"/>
                <w:iCs/>
                <w:color w:val="000000"/>
              </w:rPr>
              <w:t>Pole opisowe – max. 6000 znaków.</w:t>
            </w:r>
          </w:p>
          <w:p w14:paraId="0BDDE18F" w14:textId="28578877" w:rsidR="00DD1A42" w:rsidRPr="009E51E2" w:rsidRDefault="00DD1A42" w:rsidP="00647D32">
            <w:pPr>
              <w:spacing w:after="0"/>
              <w:rPr>
                <w:rFonts w:ascii="Open Sans" w:hAnsi="Open Sans" w:cs="Open Sans"/>
                <w:i/>
                <w:iCs/>
                <w:color w:val="000000"/>
              </w:rPr>
            </w:pPr>
            <w:r w:rsidRPr="009E51E2">
              <w:rPr>
                <w:rFonts w:ascii="Open Sans" w:hAnsi="Open Sans" w:cs="Open Sans"/>
                <w:i/>
                <w:iCs/>
                <w:color w:val="000000"/>
              </w:rPr>
              <w:t>Nie dotyczy Typu projektu: FENX.01.05.</w:t>
            </w:r>
            <w:r w:rsidR="00DE4DDD">
              <w:rPr>
                <w:rFonts w:ascii="Open Sans" w:hAnsi="Open Sans" w:cs="Open Sans"/>
                <w:i/>
                <w:iCs/>
                <w:color w:val="000000"/>
              </w:rPr>
              <w:t>3</w:t>
            </w:r>
            <w:r w:rsidRPr="009E51E2">
              <w:rPr>
                <w:rFonts w:ascii="Open Sans" w:hAnsi="Open Sans" w:cs="Open Sans"/>
                <w:i/>
                <w:iCs/>
                <w:color w:val="000000"/>
              </w:rPr>
              <w:t xml:space="preserve"> </w:t>
            </w:r>
            <w:r w:rsidR="00DE4DDD">
              <w:rPr>
                <w:rFonts w:ascii="Open Sans" w:hAnsi="Open Sans" w:cs="Open Sans"/>
                <w:i/>
                <w:iCs/>
                <w:color w:val="000000"/>
              </w:rPr>
              <w:t>Zwalczanie inwazyjnych gatunków obcych</w:t>
            </w:r>
            <w:r w:rsidRPr="009E51E2">
              <w:rPr>
                <w:rFonts w:ascii="Open Sans" w:hAnsi="Open Sans" w:cs="Open Sans"/>
                <w:i/>
                <w:iCs/>
                <w:color w:val="000000"/>
              </w:rPr>
              <w:t>.</w:t>
            </w:r>
          </w:p>
        </w:tc>
      </w:tr>
    </w:tbl>
    <w:p w14:paraId="6C4EEC7C" w14:textId="54882EB4" w:rsidR="00004D41" w:rsidRPr="009E51E2" w:rsidRDefault="00004D41" w:rsidP="00647D32">
      <w:pPr>
        <w:spacing w:before="240" w:after="120"/>
        <w:rPr>
          <w:rFonts w:ascii="Open Sans" w:hAnsi="Open Sans" w:cs="Open Sans"/>
          <w:b/>
          <w:bCs/>
          <w:color w:val="000000"/>
        </w:rPr>
      </w:pPr>
      <w:r w:rsidRPr="009E51E2">
        <w:rPr>
          <w:rFonts w:ascii="Open Sans" w:hAnsi="Open Sans" w:cs="Open Sans"/>
          <w:b/>
          <w:bCs/>
          <w:color w:val="000000"/>
        </w:rPr>
        <w:t>Instrukcja</w:t>
      </w:r>
    </w:p>
    <w:p w14:paraId="2AD33CDF" w14:textId="69D99626" w:rsidR="00663010" w:rsidRPr="009E51E2" w:rsidRDefault="00663010" w:rsidP="00647D32">
      <w:pPr>
        <w:tabs>
          <w:tab w:val="left" w:pos="0"/>
        </w:tabs>
        <w:spacing w:after="60"/>
        <w:rPr>
          <w:rFonts w:ascii="Open Sans" w:hAnsi="Open Sans" w:cs="Open Sans"/>
          <w:color w:val="000000"/>
          <w:sz w:val="20"/>
          <w:szCs w:val="20"/>
        </w:rPr>
      </w:pPr>
      <w:r w:rsidRPr="009E51E2">
        <w:rPr>
          <w:rFonts w:ascii="Open Sans" w:hAnsi="Open Sans" w:cs="Open Sans"/>
          <w:color w:val="000000"/>
          <w:sz w:val="20"/>
          <w:szCs w:val="20"/>
        </w:rPr>
        <w:t>Dla projekt</w:t>
      </w:r>
      <w:r w:rsidR="008343A6" w:rsidRPr="009E51E2">
        <w:rPr>
          <w:rFonts w:ascii="Open Sans" w:hAnsi="Open Sans" w:cs="Open Sans"/>
          <w:color w:val="000000"/>
          <w:sz w:val="20"/>
          <w:szCs w:val="20"/>
        </w:rPr>
        <w:t>u</w:t>
      </w:r>
      <w:r w:rsidRPr="009E51E2">
        <w:rPr>
          <w:rFonts w:ascii="Open Sans" w:hAnsi="Open Sans" w:cs="Open Sans"/>
          <w:color w:val="000000"/>
          <w:sz w:val="20"/>
          <w:szCs w:val="20"/>
        </w:rPr>
        <w:t xml:space="preserve"> infrastrukturaln</w:t>
      </w:r>
      <w:r w:rsidR="008343A6" w:rsidRPr="009E51E2">
        <w:rPr>
          <w:rFonts w:ascii="Open Sans" w:hAnsi="Open Sans" w:cs="Open Sans"/>
          <w:color w:val="000000"/>
          <w:sz w:val="20"/>
          <w:szCs w:val="20"/>
        </w:rPr>
        <w:t>eg</w:t>
      </w:r>
      <w:r w:rsidR="00F758D3" w:rsidRPr="009E51E2">
        <w:rPr>
          <w:rFonts w:ascii="Open Sans" w:hAnsi="Open Sans" w:cs="Open Sans"/>
          <w:color w:val="000000"/>
          <w:sz w:val="20"/>
          <w:szCs w:val="20"/>
        </w:rPr>
        <w:t xml:space="preserve">o </w:t>
      </w:r>
      <w:r w:rsidR="008343A6" w:rsidRPr="009E51E2">
        <w:rPr>
          <w:rFonts w:ascii="Open Sans" w:hAnsi="Open Sans" w:cs="Open Sans"/>
          <w:color w:val="000000"/>
          <w:sz w:val="20"/>
          <w:szCs w:val="20"/>
        </w:rPr>
        <w:t>o</w:t>
      </w:r>
      <w:r w:rsidRPr="009E51E2">
        <w:rPr>
          <w:rFonts w:ascii="Open Sans" w:hAnsi="Open Sans" w:cs="Open Sans"/>
          <w:color w:val="000000"/>
          <w:sz w:val="20"/>
          <w:szCs w:val="20"/>
        </w:rPr>
        <w:t xml:space="preserve"> trwa</w:t>
      </w:r>
      <w:r w:rsidR="008343A6" w:rsidRPr="009E51E2">
        <w:rPr>
          <w:rFonts w:ascii="Open Sans" w:hAnsi="Open Sans" w:cs="Open Sans"/>
          <w:color w:val="000000"/>
          <w:sz w:val="20"/>
          <w:szCs w:val="20"/>
        </w:rPr>
        <w:t>łości</w:t>
      </w:r>
      <w:r w:rsidRPr="009E51E2">
        <w:rPr>
          <w:rFonts w:ascii="Open Sans" w:hAnsi="Open Sans" w:cs="Open Sans"/>
          <w:color w:val="000000"/>
          <w:sz w:val="20"/>
          <w:szCs w:val="20"/>
        </w:rPr>
        <w:t xml:space="preserve"> </w:t>
      </w:r>
      <w:r w:rsidR="00BB4C2C" w:rsidRPr="009E51E2">
        <w:rPr>
          <w:rFonts w:ascii="Open Sans" w:hAnsi="Open Sans" w:cs="Open Sans"/>
          <w:color w:val="000000"/>
          <w:sz w:val="20"/>
          <w:szCs w:val="20"/>
        </w:rPr>
        <w:t>co najmniej</w:t>
      </w:r>
      <w:r w:rsidRPr="009E51E2">
        <w:rPr>
          <w:rFonts w:ascii="Open Sans" w:hAnsi="Open Sans" w:cs="Open Sans"/>
          <w:color w:val="000000"/>
          <w:sz w:val="20"/>
          <w:szCs w:val="20"/>
        </w:rPr>
        <w:t xml:space="preserve"> 5 lat wniosk</w:t>
      </w:r>
      <w:r w:rsidR="005E3816" w:rsidRPr="009E51E2">
        <w:rPr>
          <w:rFonts w:ascii="Open Sans" w:hAnsi="Open Sans" w:cs="Open Sans"/>
          <w:color w:val="000000"/>
          <w:sz w:val="20"/>
          <w:szCs w:val="20"/>
        </w:rPr>
        <w:t>odawca</w:t>
      </w:r>
      <w:r w:rsidRPr="009E51E2">
        <w:rPr>
          <w:rFonts w:ascii="Open Sans" w:hAnsi="Open Sans" w:cs="Open Sans"/>
          <w:color w:val="000000"/>
          <w:sz w:val="20"/>
          <w:szCs w:val="20"/>
        </w:rPr>
        <w:t xml:space="preserve"> powinien prze</w:t>
      </w:r>
      <w:r w:rsidR="005E3816" w:rsidRPr="009E51E2">
        <w:rPr>
          <w:rFonts w:ascii="Open Sans" w:hAnsi="Open Sans" w:cs="Open Sans"/>
          <w:color w:val="000000"/>
          <w:sz w:val="20"/>
          <w:szCs w:val="20"/>
        </w:rPr>
        <w:t>prowadzić</w:t>
      </w:r>
      <w:r w:rsidRPr="009E51E2">
        <w:rPr>
          <w:rFonts w:ascii="Open Sans" w:hAnsi="Open Sans" w:cs="Open Sans"/>
          <w:color w:val="000000"/>
          <w:sz w:val="20"/>
          <w:szCs w:val="20"/>
        </w:rPr>
        <w:t xml:space="preserve"> </w:t>
      </w:r>
      <w:r w:rsidR="005E3816" w:rsidRPr="009E51E2">
        <w:rPr>
          <w:rFonts w:ascii="Open Sans" w:hAnsi="Open Sans" w:cs="Open Sans"/>
          <w:color w:val="000000"/>
          <w:sz w:val="20"/>
          <w:szCs w:val="20"/>
        </w:rPr>
        <w:t>ocenę je</w:t>
      </w:r>
      <w:r w:rsidR="008343A6" w:rsidRPr="009E51E2">
        <w:rPr>
          <w:rFonts w:ascii="Open Sans" w:hAnsi="Open Sans" w:cs="Open Sans"/>
          <w:color w:val="000000"/>
          <w:sz w:val="20"/>
          <w:szCs w:val="20"/>
        </w:rPr>
        <w:t>go</w:t>
      </w:r>
      <w:r w:rsidRPr="009E51E2">
        <w:rPr>
          <w:rFonts w:ascii="Open Sans" w:hAnsi="Open Sans" w:cs="Open Sans"/>
          <w:color w:val="000000"/>
          <w:sz w:val="20"/>
          <w:szCs w:val="20"/>
        </w:rPr>
        <w:t xml:space="preserve"> wpływu na klimat</w:t>
      </w:r>
      <w:r w:rsidR="00001E3B" w:rsidRPr="009E51E2">
        <w:rPr>
          <w:rFonts w:ascii="Open Sans" w:hAnsi="Open Sans" w:cs="Open Sans"/>
          <w:color w:val="000000"/>
          <w:sz w:val="20"/>
          <w:szCs w:val="20"/>
        </w:rPr>
        <w:t xml:space="preserve"> i dostosowania do zmienionego klimatu</w:t>
      </w:r>
      <w:r w:rsidR="00615F9B" w:rsidRPr="009E51E2">
        <w:rPr>
          <w:rFonts w:ascii="Open Sans" w:hAnsi="Open Sans" w:cs="Open Sans"/>
          <w:color w:val="000000"/>
          <w:sz w:val="20"/>
          <w:szCs w:val="20"/>
        </w:rPr>
        <w:t xml:space="preserve"> w zakresie, jaki wynika z rodzaju i skali projektu</w:t>
      </w:r>
      <w:r w:rsidR="00F758D3" w:rsidRPr="009E51E2">
        <w:rPr>
          <w:rFonts w:ascii="Open Sans" w:hAnsi="Open Sans" w:cs="Open Sans"/>
          <w:color w:val="000000"/>
          <w:sz w:val="20"/>
          <w:szCs w:val="20"/>
        </w:rPr>
        <w:t>.</w:t>
      </w:r>
      <w:r w:rsidRPr="009E51E2">
        <w:rPr>
          <w:rFonts w:ascii="Open Sans" w:hAnsi="Open Sans" w:cs="Open Sans"/>
          <w:color w:val="000000"/>
          <w:sz w:val="20"/>
          <w:szCs w:val="20"/>
        </w:rPr>
        <w:t xml:space="preserve"> Weryfikacja ta powinna zostać przeprowadzona zgodnie z</w:t>
      </w:r>
      <w:r w:rsidR="001625E7" w:rsidRPr="009E51E2">
        <w:rPr>
          <w:rFonts w:ascii="Open Sans" w:hAnsi="Open Sans" w:cs="Open Sans"/>
          <w:color w:val="000000"/>
          <w:sz w:val="20"/>
          <w:szCs w:val="20"/>
        </w:rPr>
        <w:t> </w:t>
      </w:r>
      <w:r w:rsidRPr="009E51E2">
        <w:rPr>
          <w:rFonts w:ascii="Open Sans" w:hAnsi="Open Sans" w:cs="Open Sans"/>
          <w:i/>
          <w:iCs/>
          <w:color w:val="000000"/>
          <w:sz w:val="20"/>
          <w:szCs w:val="20"/>
        </w:rPr>
        <w:t>Wytycznymi technicznymi dotyczącymi weryfikacji infrastruktury pod względem wpływu na klimat w</w:t>
      </w:r>
      <w:r w:rsidR="001625E7" w:rsidRPr="009E51E2">
        <w:rPr>
          <w:rFonts w:ascii="Open Sans" w:hAnsi="Open Sans" w:cs="Open Sans"/>
          <w:i/>
          <w:iCs/>
          <w:color w:val="000000"/>
          <w:sz w:val="20"/>
          <w:szCs w:val="20"/>
        </w:rPr>
        <w:t> </w:t>
      </w:r>
      <w:r w:rsidRPr="009E51E2">
        <w:rPr>
          <w:rFonts w:ascii="Open Sans" w:hAnsi="Open Sans" w:cs="Open Sans"/>
          <w:i/>
          <w:iCs/>
          <w:color w:val="000000"/>
          <w:sz w:val="20"/>
          <w:szCs w:val="20"/>
        </w:rPr>
        <w:t>latach 2021-2027</w:t>
      </w:r>
      <w:r w:rsidR="007F1F18" w:rsidRPr="009E51E2">
        <w:rPr>
          <w:rFonts w:ascii="Open Sans" w:hAnsi="Open Sans" w:cs="Open Sans"/>
          <w:i/>
          <w:iCs/>
          <w:color w:val="000000"/>
          <w:sz w:val="20"/>
          <w:szCs w:val="20"/>
        </w:rPr>
        <w:t xml:space="preserve"> </w:t>
      </w:r>
      <w:r w:rsidR="007F1F18" w:rsidRPr="009E51E2">
        <w:rPr>
          <w:rFonts w:ascii="Open Sans" w:hAnsi="Open Sans" w:cs="Open Sans"/>
          <w:color w:val="000000"/>
          <w:sz w:val="20"/>
          <w:szCs w:val="20"/>
        </w:rPr>
        <w:t>(2021/C 373/01)</w:t>
      </w:r>
      <w:r w:rsidRPr="009E51E2">
        <w:rPr>
          <w:rFonts w:ascii="Open Sans" w:hAnsi="Open Sans" w:cs="Open Sans"/>
          <w:color w:val="000000"/>
          <w:sz w:val="20"/>
          <w:szCs w:val="20"/>
        </w:rPr>
        <w:t xml:space="preserve">. </w:t>
      </w:r>
      <w:r w:rsidR="00001E3B" w:rsidRPr="009E51E2">
        <w:rPr>
          <w:rFonts w:ascii="Open Sans" w:hAnsi="Open Sans" w:cs="Open Sans"/>
          <w:color w:val="000000"/>
          <w:sz w:val="20"/>
          <w:szCs w:val="20"/>
        </w:rPr>
        <w:t xml:space="preserve">Beneficjent może też skorzystać z poradników uzupełniających </w:t>
      </w:r>
      <w:r w:rsidR="00001E3B" w:rsidRPr="009E51E2">
        <w:rPr>
          <w:rFonts w:ascii="Open Sans" w:hAnsi="Open Sans" w:cs="Open Sans"/>
          <w:i/>
          <w:iCs/>
          <w:color w:val="000000"/>
          <w:sz w:val="20"/>
          <w:szCs w:val="20"/>
        </w:rPr>
        <w:t xml:space="preserve">Wytyczne </w:t>
      </w:r>
      <w:r w:rsidR="00577494" w:rsidRPr="009E51E2">
        <w:rPr>
          <w:rFonts w:ascii="Open Sans" w:hAnsi="Open Sans" w:cs="Open Sans"/>
          <w:i/>
          <w:iCs/>
          <w:color w:val="000000"/>
          <w:sz w:val="20"/>
          <w:szCs w:val="20"/>
        </w:rPr>
        <w:t>techniczne</w:t>
      </w:r>
      <w:r w:rsidR="00001E3B" w:rsidRPr="009E51E2">
        <w:rPr>
          <w:rFonts w:ascii="Open Sans" w:hAnsi="Open Sans" w:cs="Open Sans"/>
          <w:color w:val="000000"/>
          <w:sz w:val="20"/>
          <w:szCs w:val="20"/>
        </w:rPr>
        <w:t>.</w:t>
      </w:r>
    </w:p>
    <w:p w14:paraId="04D2F92D" w14:textId="60151731" w:rsidR="00F77D9F" w:rsidRPr="009E51E2" w:rsidRDefault="00005C37" w:rsidP="00647D32">
      <w:pPr>
        <w:tabs>
          <w:tab w:val="left" w:pos="0"/>
        </w:tabs>
        <w:spacing w:after="60"/>
        <w:rPr>
          <w:rFonts w:ascii="Open Sans" w:hAnsi="Open Sans" w:cs="Open Sans"/>
          <w:color w:val="000000"/>
          <w:sz w:val="20"/>
          <w:szCs w:val="20"/>
        </w:rPr>
      </w:pPr>
      <w:r w:rsidRPr="009E51E2">
        <w:rPr>
          <w:rFonts w:ascii="Open Sans" w:hAnsi="Open Sans" w:cs="Open Sans"/>
          <w:color w:val="000000"/>
          <w:sz w:val="20"/>
          <w:szCs w:val="20"/>
        </w:rPr>
        <w:t>Jeśli opis weryfikacji ze względu na liczbę znaków nie mieści się w WoD, należy go dołączyć do</w:t>
      </w:r>
      <w:r w:rsidR="001625E7" w:rsidRPr="009E51E2">
        <w:rPr>
          <w:rFonts w:ascii="Open Sans" w:hAnsi="Open Sans" w:cs="Open Sans"/>
          <w:color w:val="000000"/>
          <w:sz w:val="20"/>
          <w:szCs w:val="20"/>
        </w:rPr>
        <w:t> </w:t>
      </w:r>
      <w:r w:rsidRPr="009E51E2">
        <w:rPr>
          <w:rFonts w:ascii="Open Sans" w:hAnsi="Open Sans" w:cs="Open Sans"/>
          <w:color w:val="000000"/>
          <w:sz w:val="20"/>
          <w:szCs w:val="20"/>
        </w:rPr>
        <w:t>WoD, a w WoD</w:t>
      </w:r>
      <w:r w:rsidR="003B146A" w:rsidRPr="009E51E2">
        <w:rPr>
          <w:rFonts w:ascii="Open Sans" w:hAnsi="Open Sans" w:cs="Open Sans"/>
          <w:color w:val="000000"/>
          <w:sz w:val="20"/>
          <w:szCs w:val="20"/>
        </w:rPr>
        <w:t xml:space="preserve"> </w:t>
      </w:r>
      <w:r w:rsidR="00591332" w:rsidRPr="009E51E2">
        <w:rPr>
          <w:rFonts w:ascii="Open Sans" w:hAnsi="Open Sans" w:cs="Open Sans"/>
          <w:color w:val="000000"/>
          <w:sz w:val="20"/>
          <w:szCs w:val="20"/>
        </w:rPr>
        <w:t>zawrzeć</w:t>
      </w:r>
      <w:r w:rsidR="00F77D9F" w:rsidRPr="009E51E2">
        <w:rPr>
          <w:rFonts w:ascii="Open Sans" w:hAnsi="Open Sans" w:cs="Open Sans"/>
          <w:color w:val="000000"/>
          <w:sz w:val="20"/>
          <w:szCs w:val="20"/>
        </w:rPr>
        <w:t xml:space="preserve"> </w:t>
      </w:r>
      <w:r w:rsidRPr="009E51E2">
        <w:rPr>
          <w:rFonts w:ascii="Open Sans" w:hAnsi="Open Sans" w:cs="Open Sans"/>
          <w:color w:val="000000"/>
          <w:sz w:val="20"/>
          <w:szCs w:val="20"/>
        </w:rPr>
        <w:t xml:space="preserve">jego </w:t>
      </w:r>
      <w:r w:rsidR="00F77D9F" w:rsidRPr="009E51E2">
        <w:rPr>
          <w:rFonts w:ascii="Open Sans" w:hAnsi="Open Sans" w:cs="Open Sans"/>
          <w:color w:val="000000"/>
          <w:sz w:val="20"/>
          <w:szCs w:val="20"/>
        </w:rPr>
        <w:t>streszczenie</w:t>
      </w:r>
      <w:r w:rsidR="007E72E3" w:rsidRPr="009E51E2">
        <w:rPr>
          <w:rFonts w:ascii="Open Sans" w:hAnsi="Open Sans" w:cs="Open Sans"/>
          <w:color w:val="000000"/>
          <w:sz w:val="20"/>
          <w:szCs w:val="20"/>
        </w:rPr>
        <w:t>.</w:t>
      </w:r>
      <w:r w:rsidR="00F77D9F" w:rsidRPr="009E51E2">
        <w:rPr>
          <w:rFonts w:ascii="Open Sans" w:hAnsi="Open Sans" w:cs="Open Sans"/>
          <w:color w:val="000000"/>
          <w:sz w:val="20"/>
          <w:szCs w:val="20"/>
        </w:rPr>
        <w:t xml:space="preserve"> Powinn</w:t>
      </w:r>
      <w:r w:rsidR="00591332" w:rsidRPr="009E51E2">
        <w:rPr>
          <w:rFonts w:ascii="Open Sans" w:hAnsi="Open Sans" w:cs="Open Sans"/>
          <w:color w:val="000000"/>
          <w:sz w:val="20"/>
          <w:szCs w:val="20"/>
        </w:rPr>
        <w:t>o</w:t>
      </w:r>
      <w:r w:rsidR="00F77D9F" w:rsidRPr="009E51E2">
        <w:rPr>
          <w:rFonts w:ascii="Open Sans" w:hAnsi="Open Sans" w:cs="Open Sans"/>
          <w:color w:val="000000"/>
          <w:sz w:val="20"/>
          <w:szCs w:val="20"/>
        </w:rPr>
        <w:t xml:space="preserve"> on</w:t>
      </w:r>
      <w:r w:rsidR="00591332" w:rsidRPr="009E51E2">
        <w:rPr>
          <w:rFonts w:ascii="Open Sans" w:hAnsi="Open Sans" w:cs="Open Sans"/>
          <w:color w:val="000000"/>
          <w:sz w:val="20"/>
          <w:szCs w:val="20"/>
        </w:rPr>
        <w:t>o</w:t>
      </w:r>
      <w:r w:rsidR="00F77D9F" w:rsidRPr="009E51E2">
        <w:rPr>
          <w:rFonts w:ascii="Open Sans" w:hAnsi="Open Sans" w:cs="Open Sans"/>
          <w:color w:val="000000"/>
          <w:sz w:val="20"/>
          <w:szCs w:val="20"/>
        </w:rPr>
        <w:t xml:space="preserve"> zawierać</w:t>
      </w:r>
      <w:r w:rsidRPr="009E51E2">
        <w:rPr>
          <w:rFonts w:ascii="Open Sans" w:hAnsi="Open Sans" w:cs="Open Sans"/>
          <w:color w:val="000000"/>
          <w:sz w:val="20"/>
          <w:szCs w:val="20"/>
        </w:rPr>
        <w:t xml:space="preserve"> wyciąg informacji z z</w:t>
      </w:r>
      <w:r w:rsidR="005C0692" w:rsidRPr="009E51E2">
        <w:rPr>
          <w:rFonts w:ascii="Open Sans" w:hAnsi="Open Sans" w:cs="Open Sans"/>
          <w:color w:val="000000"/>
          <w:sz w:val="20"/>
          <w:szCs w:val="20"/>
        </w:rPr>
        <w:t>ak</w:t>
      </w:r>
      <w:r w:rsidRPr="009E51E2">
        <w:rPr>
          <w:rFonts w:ascii="Open Sans" w:hAnsi="Open Sans" w:cs="Open Sans"/>
          <w:color w:val="000000"/>
          <w:sz w:val="20"/>
          <w:szCs w:val="20"/>
        </w:rPr>
        <w:t>resu</w:t>
      </w:r>
      <w:r w:rsidR="00F77D9F" w:rsidRPr="009E51E2">
        <w:rPr>
          <w:rFonts w:ascii="Open Sans" w:hAnsi="Open Sans" w:cs="Open Sans"/>
          <w:color w:val="000000"/>
          <w:sz w:val="20"/>
          <w:szCs w:val="20"/>
        </w:rPr>
        <w:t>:</w:t>
      </w:r>
    </w:p>
    <w:p w14:paraId="2CADF5BC" w14:textId="77777777" w:rsidR="00F77D9F" w:rsidRPr="009E51E2" w:rsidRDefault="00F77D9F" w:rsidP="00647D32">
      <w:pPr>
        <w:numPr>
          <w:ilvl w:val="0"/>
          <w:numId w:val="35"/>
        </w:numPr>
        <w:tabs>
          <w:tab w:val="left" w:pos="0"/>
        </w:tabs>
        <w:spacing w:after="60"/>
        <w:ind w:left="426"/>
        <w:rPr>
          <w:rFonts w:ascii="Open Sans" w:hAnsi="Open Sans" w:cs="Open Sans"/>
          <w:color w:val="000000"/>
          <w:sz w:val="20"/>
          <w:szCs w:val="20"/>
        </w:rPr>
      </w:pPr>
      <w:r w:rsidRPr="009E51E2">
        <w:rPr>
          <w:rFonts w:ascii="Open Sans" w:hAnsi="Open Sans" w:cs="Open Sans"/>
          <w:color w:val="000000"/>
          <w:sz w:val="20"/>
          <w:szCs w:val="20"/>
        </w:rPr>
        <w:t>wymog</w:t>
      </w:r>
      <w:r w:rsidR="00596094" w:rsidRPr="009E51E2">
        <w:rPr>
          <w:rFonts w:ascii="Open Sans" w:hAnsi="Open Sans" w:cs="Open Sans"/>
          <w:color w:val="000000"/>
          <w:sz w:val="20"/>
          <w:szCs w:val="20"/>
        </w:rPr>
        <w:t>i</w:t>
      </w:r>
      <w:r w:rsidR="00005C37" w:rsidRPr="009E51E2">
        <w:rPr>
          <w:rFonts w:ascii="Open Sans" w:hAnsi="Open Sans" w:cs="Open Sans"/>
          <w:color w:val="000000"/>
          <w:sz w:val="20"/>
          <w:szCs w:val="20"/>
        </w:rPr>
        <w:t xml:space="preserve"> klimatyczne</w:t>
      </w:r>
      <w:r w:rsidRPr="009E51E2">
        <w:rPr>
          <w:rFonts w:ascii="Open Sans" w:hAnsi="Open Sans" w:cs="Open Sans"/>
          <w:color w:val="000000"/>
          <w:sz w:val="20"/>
          <w:szCs w:val="20"/>
        </w:rPr>
        <w:t xml:space="preserve"> Rozporządzeni</w:t>
      </w:r>
      <w:r w:rsidR="00596094" w:rsidRPr="009E51E2">
        <w:rPr>
          <w:rFonts w:ascii="Open Sans" w:hAnsi="Open Sans" w:cs="Open Sans"/>
          <w:color w:val="000000"/>
          <w:sz w:val="20"/>
          <w:szCs w:val="20"/>
        </w:rPr>
        <w:t>a</w:t>
      </w:r>
      <w:r w:rsidR="00F758D3" w:rsidRPr="009E51E2">
        <w:rPr>
          <w:rFonts w:ascii="Open Sans" w:hAnsi="Open Sans" w:cs="Open Sans"/>
          <w:color w:val="000000"/>
          <w:sz w:val="20"/>
          <w:szCs w:val="20"/>
        </w:rPr>
        <w:t xml:space="preserve"> </w:t>
      </w:r>
      <w:r w:rsidR="00596094" w:rsidRPr="009E51E2">
        <w:rPr>
          <w:rFonts w:ascii="Open Sans" w:hAnsi="Open Sans" w:cs="Open Sans"/>
          <w:color w:val="000000"/>
          <w:sz w:val="20"/>
          <w:szCs w:val="20"/>
        </w:rPr>
        <w:t>ogólnego 2021/1060</w:t>
      </w:r>
      <w:r w:rsidR="00596094" w:rsidRPr="009E51E2">
        <w:rPr>
          <w:rStyle w:val="Odwoanieprzypisudolnego"/>
          <w:rFonts w:ascii="Open Sans" w:hAnsi="Open Sans" w:cs="Open Sans"/>
          <w:color w:val="000000"/>
          <w:sz w:val="20"/>
          <w:szCs w:val="20"/>
        </w:rPr>
        <w:footnoteReference w:id="3"/>
      </w:r>
      <w:r w:rsidR="00596094" w:rsidRPr="009E51E2">
        <w:rPr>
          <w:rFonts w:ascii="Open Sans" w:hAnsi="Open Sans" w:cs="Open Sans"/>
          <w:color w:val="000000"/>
          <w:sz w:val="20"/>
          <w:szCs w:val="20"/>
        </w:rPr>
        <w:t xml:space="preserve"> </w:t>
      </w:r>
      <w:r w:rsidRPr="009E51E2">
        <w:rPr>
          <w:rFonts w:ascii="Open Sans" w:hAnsi="Open Sans" w:cs="Open Sans"/>
          <w:color w:val="000000"/>
          <w:sz w:val="20"/>
          <w:szCs w:val="20"/>
        </w:rPr>
        <w:t>i polski</w:t>
      </w:r>
      <w:r w:rsidR="00596094" w:rsidRPr="009E51E2">
        <w:rPr>
          <w:rFonts w:ascii="Open Sans" w:hAnsi="Open Sans" w:cs="Open Sans"/>
          <w:color w:val="000000"/>
          <w:sz w:val="20"/>
          <w:szCs w:val="20"/>
        </w:rPr>
        <w:t>ch</w:t>
      </w:r>
      <w:r w:rsidRPr="009E51E2">
        <w:rPr>
          <w:rFonts w:ascii="Open Sans" w:hAnsi="Open Sans" w:cs="Open Sans"/>
          <w:color w:val="000000"/>
          <w:sz w:val="20"/>
          <w:szCs w:val="20"/>
        </w:rPr>
        <w:t xml:space="preserve"> regulacji</w:t>
      </w:r>
      <w:r w:rsidR="00615F9B" w:rsidRPr="009E51E2">
        <w:rPr>
          <w:rFonts w:ascii="Open Sans" w:hAnsi="Open Sans" w:cs="Open Sans"/>
          <w:color w:val="000000"/>
          <w:sz w:val="20"/>
          <w:szCs w:val="20"/>
        </w:rPr>
        <w:t>, które mają</w:t>
      </w:r>
      <w:r w:rsidR="00596094" w:rsidRPr="009E51E2">
        <w:rPr>
          <w:rFonts w:ascii="Open Sans" w:hAnsi="Open Sans" w:cs="Open Sans"/>
          <w:color w:val="000000"/>
          <w:sz w:val="20"/>
          <w:szCs w:val="20"/>
        </w:rPr>
        <w:t xml:space="preserve"> szczególne </w:t>
      </w:r>
      <w:r w:rsidR="00615F9B" w:rsidRPr="009E51E2">
        <w:rPr>
          <w:rFonts w:ascii="Open Sans" w:hAnsi="Open Sans" w:cs="Open Sans"/>
          <w:color w:val="000000"/>
          <w:sz w:val="20"/>
          <w:szCs w:val="20"/>
        </w:rPr>
        <w:t>zastosowanie do</w:t>
      </w:r>
      <w:r w:rsidR="00596094" w:rsidRPr="009E51E2">
        <w:rPr>
          <w:rFonts w:ascii="Open Sans" w:hAnsi="Open Sans" w:cs="Open Sans"/>
          <w:color w:val="000000"/>
          <w:sz w:val="20"/>
          <w:szCs w:val="20"/>
        </w:rPr>
        <w:t xml:space="preserve"> </w:t>
      </w:r>
      <w:r w:rsidR="00615F9B" w:rsidRPr="009E51E2">
        <w:rPr>
          <w:rFonts w:ascii="Open Sans" w:hAnsi="Open Sans" w:cs="Open Sans"/>
          <w:color w:val="000000"/>
          <w:sz w:val="20"/>
          <w:szCs w:val="20"/>
        </w:rPr>
        <w:t>danego</w:t>
      </w:r>
      <w:r w:rsidR="00596094" w:rsidRPr="009E51E2">
        <w:rPr>
          <w:rFonts w:ascii="Open Sans" w:hAnsi="Open Sans" w:cs="Open Sans"/>
          <w:color w:val="000000"/>
          <w:sz w:val="20"/>
          <w:szCs w:val="20"/>
        </w:rPr>
        <w:t xml:space="preserve"> projektu</w:t>
      </w:r>
      <w:r w:rsidRPr="009E51E2">
        <w:rPr>
          <w:rFonts w:ascii="Open Sans" w:hAnsi="Open Sans" w:cs="Open Sans"/>
          <w:color w:val="000000"/>
          <w:sz w:val="20"/>
          <w:szCs w:val="20"/>
        </w:rPr>
        <w:t>;</w:t>
      </w:r>
    </w:p>
    <w:p w14:paraId="28B90497" w14:textId="77777777" w:rsidR="00615F9B" w:rsidRPr="009E51E2" w:rsidRDefault="009010B2" w:rsidP="00647D32">
      <w:pPr>
        <w:numPr>
          <w:ilvl w:val="0"/>
          <w:numId w:val="33"/>
        </w:numPr>
        <w:tabs>
          <w:tab w:val="left" w:pos="0"/>
        </w:tabs>
        <w:spacing w:after="60"/>
        <w:ind w:left="426"/>
        <w:rPr>
          <w:rFonts w:ascii="Open Sans" w:hAnsi="Open Sans" w:cs="Open Sans"/>
          <w:color w:val="000000"/>
          <w:sz w:val="20"/>
          <w:szCs w:val="20"/>
        </w:rPr>
      </w:pPr>
      <w:r w:rsidRPr="009E51E2">
        <w:rPr>
          <w:rFonts w:ascii="Open Sans" w:hAnsi="Open Sans" w:cs="Open Sans"/>
          <w:color w:val="000000"/>
          <w:sz w:val="20"/>
          <w:szCs w:val="20"/>
        </w:rPr>
        <w:t>ocena n</w:t>
      </w:r>
      <w:r w:rsidR="00615F9B" w:rsidRPr="009E51E2">
        <w:rPr>
          <w:rFonts w:ascii="Open Sans" w:hAnsi="Open Sans" w:cs="Open Sans"/>
          <w:color w:val="000000"/>
          <w:sz w:val="20"/>
          <w:szCs w:val="20"/>
        </w:rPr>
        <w:t>eutralnoś</w:t>
      </w:r>
      <w:r w:rsidRPr="009E51E2">
        <w:rPr>
          <w:rFonts w:ascii="Open Sans" w:hAnsi="Open Sans" w:cs="Open Sans"/>
          <w:color w:val="000000"/>
          <w:sz w:val="20"/>
          <w:szCs w:val="20"/>
        </w:rPr>
        <w:t>ci klimatycznej</w:t>
      </w:r>
      <w:r w:rsidR="00615F9B" w:rsidRPr="009E51E2">
        <w:rPr>
          <w:rFonts w:ascii="Open Sans" w:hAnsi="Open Sans" w:cs="Open Sans"/>
          <w:color w:val="000000"/>
          <w:sz w:val="20"/>
          <w:szCs w:val="20"/>
        </w:rPr>
        <w:t xml:space="preserve"> </w:t>
      </w:r>
      <w:r w:rsidRPr="009E51E2">
        <w:rPr>
          <w:rFonts w:ascii="Open Sans" w:hAnsi="Open Sans" w:cs="Open Sans"/>
          <w:color w:val="000000"/>
          <w:sz w:val="20"/>
          <w:szCs w:val="20"/>
        </w:rPr>
        <w:t xml:space="preserve">i </w:t>
      </w:r>
      <w:r w:rsidR="00615F9B" w:rsidRPr="009E51E2">
        <w:rPr>
          <w:rFonts w:ascii="Open Sans" w:hAnsi="Open Sans" w:cs="Open Sans"/>
          <w:color w:val="000000"/>
          <w:sz w:val="20"/>
          <w:szCs w:val="20"/>
        </w:rPr>
        <w:t>łagodzeni</w:t>
      </w:r>
      <w:r w:rsidRPr="009E51E2">
        <w:rPr>
          <w:rFonts w:ascii="Open Sans" w:hAnsi="Open Sans" w:cs="Open Sans"/>
          <w:color w:val="000000"/>
          <w:sz w:val="20"/>
          <w:szCs w:val="20"/>
        </w:rPr>
        <w:t>a</w:t>
      </w:r>
      <w:r w:rsidR="00615F9B" w:rsidRPr="009E51E2">
        <w:rPr>
          <w:rFonts w:ascii="Open Sans" w:hAnsi="Open Sans" w:cs="Open Sans"/>
          <w:color w:val="000000"/>
          <w:sz w:val="20"/>
          <w:szCs w:val="20"/>
        </w:rPr>
        <w:t xml:space="preserve"> zmian klimat</w:t>
      </w:r>
      <w:r w:rsidRPr="009E51E2">
        <w:rPr>
          <w:rFonts w:ascii="Open Sans" w:hAnsi="Open Sans" w:cs="Open Sans"/>
          <w:color w:val="000000"/>
          <w:sz w:val="20"/>
          <w:szCs w:val="20"/>
        </w:rPr>
        <w:t>u</w:t>
      </w:r>
      <w:r w:rsidR="00615F9B" w:rsidRPr="009E51E2">
        <w:rPr>
          <w:rFonts w:ascii="Open Sans" w:hAnsi="Open Sans" w:cs="Open Sans"/>
          <w:color w:val="000000"/>
          <w:sz w:val="20"/>
          <w:szCs w:val="20"/>
        </w:rPr>
        <w:t xml:space="preserve"> </w:t>
      </w:r>
      <w:r w:rsidRPr="009E51E2">
        <w:rPr>
          <w:rFonts w:ascii="Open Sans" w:hAnsi="Open Sans" w:cs="Open Sans"/>
          <w:color w:val="000000"/>
          <w:sz w:val="20"/>
          <w:szCs w:val="20"/>
        </w:rPr>
        <w:t>(jeśli dotyczy)</w:t>
      </w:r>
      <w:r w:rsidR="00615F9B" w:rsidRPr="009E51E2">
        <w:rPr>
          <w:rFonts w:ascii="Open Sans" w:hAnsi="Open Sans" w:cs="Open Sans"/>
          <w:color w:val="000000"/>
          <w:sz w:val="20"/>
          <w:szCs w:val="20"/>
        </w:rPr>
        <w:t>:</w:t>
      </w:r>
    </w:p>
    <w:p w14:paraId="5CF1DFC8" w14:textId="77777777" w:rsidR="00615F9B" w:rsidRPr="009E51E2" w:rsidRDefault="009010B2" w:rsidP="00647D32">
      <w:pPr>
        <w:tabs>
          <w:tab w:val="left" w:pos="709"/>
        </w:tabs>
        <w:spacing w:after="60"/>
        <w:ind w:left="426"/>
        <w:rPr>
          <w:rFonts w:ascii="Open Sans" w:hAnsi="Open Sans" w:cs="Open Sans"/>
          <w:color w:val="000000"/>
          <w:sz w:val="20"/>
          <w:szCs w:val="20"/>
        </w:rPr>
      </w:pPr>
      <w:r w:rsidRPr="009E51E2">
        <w:rPr>
          <w:rFonts w:ascii="Open Sans" w:hAnsi="Open Sans" w:cs="Open Sans"/>
          <w:color w:val="000000"/>
          <w:sz w:val="20"/>
          <w:szCs w:val="20"/>
        </w:rPr>
        <w:t>a) b</w:t>
      </w:r>
      <w:r w:rsidR="00615F9B" w:rsidRPr="009E51E2">
        <w:rPr>
          <w:rFonts w:ascii="Open Sans" w:hAnsi="Open Sans" w:cs="Open Sans"/>
          <w:color w:val="000000"/>
          <w:sz w:val="20"/>
          <w:szCs w:val="20"/>
        </w:rPr>
        <w:t xml:space="preserve">adanie </w:t>
      </w:r>
      <w:r w:rsidRPr="009E51E2">
        <w:rPr>
          <w:rFonts w:ascii="Open Sans" w:hAnsi="Open Sans" w:cs="Open Sans"/>
          <w:color w:val="000000"/>
          <w:sz w:val="20"/>
          <w:szCs w:val="20"/>
        </w:rPr>
        <w:t xml:space="preserve">preselekcyjne </w:t>
      </w:r>
      <w:r w:rsidR="00615F9B" w:rsidRPr="009E51E2">
        <w:rPr>
          <w:rFonts w:ascii="Open Sans" w:hAnsi="Open Sans" w:cs="Open Sans"/>
          <w:color w:val="000000"/>
          <w:sz w:val="20"/>
          <w:szCs w:val="20"/>
        </w:rPr>
        <w:t>(screeni</w:t>
      </w:r>
      <w:r w:rsidRPr="009E51E2">
        <w:rPr>
          <w:rFonts w:ascii="Open Sans" w:hAnsi="Open Sans" w:cs="Open Sans"/>
          <w:color w:val="000000"/>
          <w:sz w:val="20"/>
          <w:szCs w:val="20"/>
        </w:rPr>
        <w:t>n</w:t>
      </w:r>
      <w:r w:rsidR="00615F9B" w:rsidRPr="009E51E2">
        <w:rPr>
          <w:rFonts w:ascii="Open Sans" w:hAnsi="Open Sans" w:cs="Open Sans"/>
          <w:color w:val="000000"/>
          <w:sz w:val="20"/>
          <w:szCs w:val="20"/>
        </w:rPr>
        <w:t>g)</w:t>
      </w:r>
      <w:r w:rsidRPr="009E51E2">
        <w:rPr>
          <w:rFonts w:ascii="Open Sans" w:hAnsi="Open Sans" w:cs="Open Sans"/>
          <w:color w:val="000000"/>
          <w:sz w:val="20"/>
          <w:szCs w:val="20"/>
        </w:rPr>
        <w:t>;</w:t>
      </w:r>
    </w:p>
    <w:p w14:paraId="4622EE12" w14:textId="77777777" w:rsidR="00615F9B" w:rsidRPr="009E51E2" w:rsidRDefault="009010B2" w:rsidP="00647D32">
      <w:pPr>
        <w:tabs>
          <w:tab w:val="left" w:pos="709"/>
        </w:tabs>
        <w:spacing w:after="60"/>
        <w:ind w:left="426"/>
        <w:rPr>
          <w:rFonts w:ascii="Open Sans" w:hAnsi="Open Sans" w:cs="Open Sans"/>
          <w:color w:val="000000"/>
          <w:sz w:val="20"/>
          <w:szCs w:val="20"/>
        </w:rPr>
      </w:pPr>
      <w:r w:rsidRPr="009E51E2">
        <w:rPr>
          <w:rFonts w:ascii="Open Sans" w:hAnsi="Open Sans" w:cs="Open Sans"/>
          <w:color w:val="000000"/>
          <w:sz w:val="20"/>
          <w:szCs w:val="20"/>
        </w:rPr>
        <w:t>b)</w:t>
      </w:r>
      <w:r w:rsidR="00615F9B" w:rsidRPr="009E51E2">
        <w:rPr>
          <w:rFonts w:ascii="Open Sans" w:hAnsi="Open Sans" w:cs="Open Sans"/>
          <w:color w:val="000000"/>
          <w:sz w:val="20"/>
          <w:szCs w:val="20"/>
        </w:rPr>
        <w:t xml:space="preserve"> </w:t>
      </w:r>
      <w:r w:rsidRPr="009E51E2">
        <w:rPr>
          <w:rFonts w:ascii="Open Sans" w:hAnsi="Open Sans" w:cs="Open Sans"/>
          <w:color w:val="000000"/>
          <w:sz w:val="20"/>
          <w:szCs w:val="20"/>
        </w:rPr>
        <w:t>s</w:t>
      </w:r>
      <w:r w:rsidR="00615F9B" w:rsidRPr="009E51E2">
        <w:rPr>
          <w:rFonts w:ascii="Open Sans" w:hAnsi="Open Sans" w:cs="Open Sans"/>
          <w:color w:val="000000"/>
          <w:sz w:val="20"/>
          <w:szCs w:val="20"/>
        </w:rPr>
        <w:t xml:space="preserve">zczegółowa analiza obejmująca zgodność z ogólnymi celami redukcji emisji gazów cieplarnianych na lata 2030 i 2050 (jeśli </w:t>
      </w:r>
      <w:r w:rsidRPr="009E51E2">
        <w:rPr>
          <w:rFonts w:ascii="Open Sans" w:hAnsi="Open Sans" w:cs="Open Sans"/>
          <w:color w:val="000000"/>
          <w:sz w:val="20"/>
          <w:szCs w:val="20"/>
        </w:rPr>
        <w:t>dotyczy</w:t>
      </w:r>
      <w:r w:rsidR="00615F9B" w:rsidRPr="009E51E2">
        <w:rPr>
          <w:rFonts w:ascii="Open Sans" w:hAnsi="Open Sans" w:cs="Open Sans"/>
          <w:color w:val="000000"/>
          <w:sz w:val="20"/>
          <w:szCs w:val="20"/>
        </w:rPr>
        <w:t>)</w:t>
      </w:r>
      <w:r w:rsidR="00577494" w:rsidRPr="009E51E2">
        <w:rPr>
          <w:rFonts w:ascii="Open Sans" w:hAnsi="Open Sans" w:cs="Open Sans"/>
          <w:color w:val="000000"/>
          <w:sz w:val="20"/>
          <w:szCs w:val="20"/>
        </w:rPr>
        <w:t>;</w:t>
      </w:r>
    </w:p>
    <w:p w14:paraId="45141064" w14:textId="77777777" w:rsidR="00F77D9F" w:rsidRPr="009E51E2" w:rsidRDefault="00577494" w:rsidP="00647D32">
      <w:pPr>
        <w:numPr>
          <w:ilvl w:val="0"/>
          <w:numId w:val="32"/>
        </w:numPr>
        <w:tabs>
          <w:tab w:val="left" w:pos="0"/>
        </w:tabs>
        <w:spacing w:after="60"/>
        <w:ind w:left="426"/>
        <w:rPr>
          <w:rFonts w:ascii="Open Sans" w:hAnsi="Open Sans" w:cs="Open Sans"/>
          <w:color w:val="000000"/>
          <w:sz w:val="20"/>
          <w:szCs w:val="20"/>
        </w:rPr>
      </w:pPr>
      <w:r w:rsidRPr="009E51E2">
        <w:rPr>
          <w:rFonts w:ascii="Open Sans" w:hAnsi="Open Sans" w:cs="Open Sans"/>
          <w:color w:val="000000"/>
          <w:sz w:val="20"/>
          <w:szCs w:val="20"/>
        </w:rPr>
        <w:t>ocena ad</w:t>
      </w:r>
      <w:r w:rsidR="005B16F1" w:rsidRPr="009E51E2">
        <w:rPr>
          <w:rFonts w:ascii="Open Sans" w:hAnsi="Open Sans" w:cs="Open Sans"/>
          <w:color w:val="000000"/>
          <w:sz w:val="20"/>
          <w:szCs w:val="20"/>
        </w:rPr>
        <w:t>a</w:t>
      </w:r>
      <w:r w:rsidRPr="009E51E2">
        <w:rPr>
          <w:rFonts w:ascii="Open Sans" w:hAnsi="Open Sans" w:cs="Open Sans"/>
          <w:color w:val="000000"/>
          <w:sz w:val="20"/>
          <w:szCs w:val="20"/>
        </w:rPr>
        <w:t>ptacji do</w:t>
      </w:r>
      <w:r w:rsidR="00F77D9F" w:rsidRPr="009E51E2">
        <w:rPr>
          <w:rFonts w:ascii="Open Sans" w:hAnsi="Open Sans" w:cs="Open Sans"/>
          <w:color w:val="000000"/>
          <w:sz w:val="20"/>
          <w:szCs w:val="20"/>
        </w:rPr>
        <w:t xml:space="preserve"> zmi</w:t>
      </w:r>
      <w:r w:rsidRPr="009E51E2">
        <w:rPr>
          <w:rFonts w:ascii="Open Sans" w:hAnsi="Open Sans" w:cs="Open Sans"/>
          <w:color w:val="000000"/>
          <w:sz w:val="20"/>
          <w:szCs w:val="20"/>
        </w:rPr>
        <w:t>enionego</w:t>
      </w:r>
      <w:r w:rsidR="00F77D9F" w:rsidRPr="009E51E2">
        <w:rPr>
          <w:rFonts w:ascii="Open Sans" w:hAnsi="Open Sans" w:cs="Open Sans"/>
          <w:color w:val="000000"/>
          <w:sz w:val="20"/>
          <w:szCs w:val="20"/>
        </w:rPr>
        <w:t xml:space="preserve"> klimatu</w:t>
      </w:r>
      <w:r w:rsidR="006B5209" w:rsidRPr="009E51E2">
        <w:rPr>
          <w:rFonts w:ascii="Open Sans" w:hAnsi="Open Sans" w:cs="Open Sans"/>
          <w:color w:val="000000"/>
          <w:sz w:val="20"/>
          <w:szCs w:val="20"/>
        </w:rPr>
        <w:t xml:space="preserve"> </w:t>
      </w:r>
      <w:r w:rsidRPr="009E51E2">
        <w:rPr>
          <w:rFonts w:ascii="Open Sans" w:hAnsi="Open Sans" w:cs="Open Sans"/>
          <w:color w:val="000000"/>
          <w:sz w:val="20"/>
          <w:szCs w:val="20"/>
        </w:rPr>
        <w:t>(</w:t>
      </w:r>
      <w:r w:rsidR="00F77D9F" w:rsidRPr="009E51E2">
        <w:rPr>
          <w:rFonts w:ascii="Open Sans" w:hAnsi="Open Sans" w:cs="Open Sans"/>
          <w:color w:val="000000"/>
          <w:sz w:val="20"/>
          <w:szCs w:val="20"/>
        </w:rPr>
        <w:t>jeśli dotyczy</w:t>
      </w:r>
      <w:r w:rsidRPr="009E51E2">
        <w:rPr>
          <w:rFonts w:ascii="Open Sans" w:hAnsi="Open Sans" w:cs="Open Sans"/>
          <w:color w:val="000000"/>
          <w:sz w:val="20"/>
          <w:szCs w:val="20"/>
        </w:rPr>
        <w:t>)</w:t>
      </w:r>
      <w:r w:rsidR="00F77D9F" w:rsidRPr="009E51E2">
        <w:rPr>
          <w:rFonts w:ascii="Open Sans" w:hAnsi="Open Sans" w:cs="Open Sans"/>
          <w:color w:val="000000"/>
          <w:sz w:val="20"/>
          <w:szCs w:val="20"/>
        </w:rPr>
        <w:t>:</w:t>
      </w:r>
    </w:p>
    <w:p w14:paraId="2DC59CBA" w14:textId="77777777" w:rsidR="00F77D9F" w:rsidRPr="009E51E2" w:rsidRDefault="009010B2" w:rsidP="00647D32">
      <w:pPr>
        <w:tabs>
          <w:tab w:val="left" w:pos="0"/>
        </w:tabs>
        <w:spacing w:after="60"/>
        <w:ind w:firstLine="426"/>
        <w:rPr>
          <w:rFonts w:ascii="Open Sans" w:hAnsi="Open Sans" w:cs="Open Sans"/>
          <w:color w:val="000000"/>
          <w:sz w:val="20"/>
          <w:szCs w:val="20"/>
        </w:rPr>
      </w:pPr>
      <w:r w:rsidRPr="009E51E2">
        <w:rPr>
          <w:rFonts w:ascii="Open Sans" w:hAnsi="Open Sans" w:cs="Open Sans"/>
          <w:color w:val="000000"/>
          <w:sz w:val="20"/>
          <w:szCs w:val="20"/>
        </w:rPr>
        <w:t>a)</w:t>
      </w:r>
      <w:r w:rsidR="00F77D9F" w:rsidRPr="009E51E2">
        <w:rPr>
          <w:rFonts w:ascii="Open Sans" w:hAnsi="Open Sans" w:cs="Open Sans"/>
          <w:color w:val="000000"/>
          <w:sz w:val="20"/>
          <w:szCs w:val="20"/>
        </w:rPr>
        <w:t xml:space="preserve"> </w:t>
      </w:r>
      <w:r w:rsidRPr="009E51E2">
        <w:rPr>
          <w:rFonts w:ascii="Open Sans" w:hAnsi="Open Sans" w:cs="Open Sans"/>
          <w:color w:val="000000"/>
          <w:sz w:val="20"/>
          <w:szCs w:val="20"/>
        </w:rPr>
        <w:t>badania preselekcyjne (</w:t>
      </w:r>
      <w:r w:rsidR="00F77D9F" w:rsidRPr="009E51E2">
        <w:rPr>
          <w:rFonts w:ascii="Open Sans" w:hAnsi="Open Sans" w:cs="Open Sans"/>
          <w:color w:val="000000"/>
          <w:sz w:val="20"/>
          <w:szCs w:val="20"/>
        </w:rPr>
        <w:t>screeni</w:t>
      </w:r>
      <w:r w:rsidR="00615F9B" w:rsidRPr="009E51E2">
        <w:rPr>
          <w:rFonts w:ascii="Open Sans" w:hAnsi="Open Sans" w:cs="Open Sans"/>
          <w:color w:val="000000"/>
          <w:sz w:val="20"/>
          <w:szCs w:val="20"/>
        </w:rPr>
        <w:t>n</w:t>
      </w:r>
      <w:r w:rsidR="00F77D9F" w:rsidRPr="009E51E2">
        <w:rPr>
          <w:rFonts w:ascii="Open Sans" w:hAnsi="Open Sans" w:cs="Open Sans"/>
          <w:color w:val="000000"/>
          <w:sz w:val="20"/>
          <w:szCs w:val="20"/>
        </w:rPr>
        <w:t>g</w:t>
      </w:r>
      <w:r w:rsidRPr="009E51E2">
        <w:rPr>
          <w:rFonts w:ascii="Open Sans" w:hAnsi="Open Sans" w:cs="Open Sans"/>
          <w:color w:val="000000"/>
          <w:sz w:val="20"/>
          <w:szCs w:val="20"/>
        </w:rPr>
        <w:t>)</w:t>
      </w:r>
      <w:r w:rsidR="00F77D9F" w:rsidRPr="009E51E2">
        <w:rPr>
          <w:rFonts w:ascii="Open Sans" w:hAnsi="Open Sans" w:cs="Open Sans"/>
          <w:color w:val="000000"/>
          <w:sz w:val="20"/>
          <w:szCs w:val="20"/>
        </w:rPr>
        <w:t>;</w:t>
      </w:r>
    </w:p>
    <w:p w14:paraId="111A6197" w14:textId="1DFA6DDA" w:rsidR="00F77D9F" w:rsidRPr="009E51E2" w:rsidRDefault="00F77D9F" w:rsidP="00647D32">
      <w:pPr>
        <w:spacing w:after="60"/>
        <w:ind w:left="709" w:hanging="283"/>
        <w:rPr>
          <w:rFonts w:ascii="Open Sans" w:hAnsi="Open Sans" w:cs="Open Sans"/>
          <w:color w:val="000000"/>
          <w:sz w:val="20"/>
          <w:szCs w:val="20"/>
        </w:rPr>
      </w:pPr>
      <w:r w:rsidRPr="009E51E2">
        <w:rPr>
          <w:rFonts w:ascii="Open Sans" w:hAnsi="Open Sans" w:cs="Open Sans"/>
          <w:color w:val="000000"/>
          <w:sz w:val="20"/>
          <w:szCs w:val="20"/>
        </w:rPr>
        <w:t>b</w:t>
      </w:r>
      <w:r w:rsidR="009010B2" w:rsidRPr="009E51E2">
        <w:rPr>
          <w:rFonts w:ascii="Open Sans" w:hAnsi="Open Sans" w:cs="Open Sans"/>
          <w:color w:val="000000"/>
          <w:sz w:val="20"/>
          <w:szCs w:val="20"/>
        </w:rPr>
        <w:t>)</w:t>
      </w:r>
      <w:r w:rsidRPr="009E51E2">
        <w:rPr>
          <w:rFonts w:ascii="Open Sans" w:hAnsi="Open Sans" w:cs="Open Sans"/>
          <w:color w:val="000000"/>
          <w:sz w:val="20"/>
          <w:szCs w:val="20"/>
        </w:rPr>
        <w:t xml:space="preserve"> szczegółowe analizy (jeśli </w:t>
      </w:r>
      <w:r w:rsidR="00577494" w:rsidRPr="009E51E2">
        <w:rPr>
          <w:rFonts w:ascii="Open Sans" w:hAnsi="Open Sans" w:cs="Open Sans"/>
          <w:color w:val="000000"/>
          <w:sz w:val="20"/>
          <w:szCs w:val="20"/>
        </w:rPr>
        <w:t>dotyczy</w:t>
      </w:r>
      <w:r w:rsidRPr="009E51E2">
        <w:rPr>
          <w:rFonts w:ascii="Open Sans" w:hAnsi="Open Sans" w:cs="Open Sans"/>
          <w:color w:val="000000"/>
          <w:sz w:val="20"/>
          <w:szCs w:val="20"/>
        </w:rPr>
        <w:t>), włącznie ze zgodnością z polskimi regionalnymi i</w:t>
      </w:r>
      <w:r w:rsidR="001625E7" w:rsidRPr="009E51E2">
        <w:rPr>
          <w:rFonts w:ascii="Open Sans" w:hAnsi="Open Sans" w:cs="Open Sans"/>
          <w:color w:val="000000"/>
          <w:sz w:val="20"/>
          <w:szCs w:val="20"/>
        </w:rPr>
        <w:t> </w:t>
      </w:r>
      <w:r w:rsidRPr="009E51E2">
        <w:rPr>
          <w:rFonts w:ascii="Open Sans" w:hAnsi="Open Sans" w:cs="Open Sans"/>
          <w:color w:val="000000"/>
          <w:sz w:val="20"/>
          <w:szCs w:val="20"/>
        </w:rPr>
        <w:t>lokalnymi strategiami i planami adaptacji do zmian klimatu;</w:t>
      </w:r>
    </w:p>
    <w:p w14:paraId="3C1EA56A" w14:textId="77777777" w:rsidR="00F77D9F" w:rsidRPr="009E51E2" w:rsidRDefault="00F77D9F" w:rsidP="00647D32">
      <w:pPr>
        <w:numPr>
          <w:ilvl w:val="0"/>
          <w:numId w:val="34"/>
        </w:numPr>
        <w:tabs>
          <w:tab w:val="left" w:pos="0"/>
        </w:tabs>
        <w:spacing w:after="60"/>
        <w:ind w:left="709"/>
        <w:rPr>
          <w:rFonts w:ascii="Open Sans" w:hAnsi="Open Sans" w:cs="Open Sans"/>
          <w:color w:val="000000"/>
          <w:sz w:val="20"/>
          <w:szCs w:val="20"/>
        </w:rPr>
      </w:pPr>
      <w:r w:rsidRPr="009E51E2">
        <w:rPr>
          <w:rFonts w:ascii="Open Sans" w:hAnsi="Open Sans" w:cs="Open Sans"/>
          <w:color w:val="000000"/>
          <w:sz w:val="20"/>
          <w:szCs w:val="20"/>
        </w:rPr>
        <w:t xml:space="preserve">podsumowanie przeprowadzonej weryfikacji i </w:t>
      </w:r>
      <w:r w:rsidR="00DA6E0F" w:rsidRPr="009E51E2">
        <w:rPr>
          <w:rFonts w:ascii="Open Sans" w:hAnsi="Open Sans" w:cs="Open Sans"/>
          <w:color w:val="000000"/>
          <w:sz w:val="20"/>
          <w:szCs w:val="20"/>
        </w:rPr>
        <w:t>ocena dostosowania projektu do celów Porozumienia Paryskiego</w:t>
      </w:r>
      <w:r w:rsidR="005C0692" w:rsidRPr="009E51E2">
        <w:rPr>
          <w:rStyle w:val="Odwoanieprzypisudolnego"/>
          <w:rFonts w:ascii="Open Sans" w:hAnsi="Open Sans" w:cs="Open Sans"/>
          <w:color w:val="000000"/>
          <w:sz w:val="20"/>
          <w:szCs w:val="20"/>
        </w:rPr>
        <w:footnoteReference w:id="4"/>
      </w:r>
      <w:r w:rsidR="00577494" w:rsidRPr="009E51E2">
        <w:rPr>
          <w:rFonts w:ascii="Open Sans" w:hAnsi="Open Sans" w:cs="Open Sans"/>
          <w:color w:val="000000"/>
          <w:sz w:val="20"/>
          <w:szCs w:val="20"/>
        </w:rPr>
        <w:t>.</w:t>
      </w:r>
    </w:p>
    <w:p w14:paraId="7EBC98E3" w14:textId="77777777" w:rsidR="00DC271D" w:rsidRPr="00D8234F" w:rsidRDefault="00DC271D" w:rsidP="00647D32">
      <w:pPr>
        <w:keepNext/>
        <w:numPr>
          <w:ilvl w:val="0"/>
          <w:numId w:val="5"/>
        </w:numPr>
        <w:spacing w:before="360" w:after="240"/>
        <w:ind w:left="284" w:hanging="357"/>
        <w:rPr>
          <w:rFonts w:ascii="Open Sans" w:hAnsi="Open Sans" w:cs="Open Sans"/>
          <w:b/>
          <w:bCs/>
          <w:color w:val="000000"/>
        </w:rPr>
      </w:pPr>
      <w:r w:rsidRPr="00D8234F">
        <w:rPr>
          <w:rFonts w:ascii="Open Sans" w:hAnsi="Open Sans" w:cs="Open Sans"/>
          <w:b/>
          <w:bCs/>
          <w:color w:val="000000"/>
        </w:rPr>
        <w:lastRenderedPageBreak/>
        <w:t>Zgodność projektu z celem środowiskowym gospodarki o obiegu zamkniętym</w:t>
      </w:r>
      <w:r w:rsidR="003E5089" w:rsidRPr="00D8234F">
        <w:rPr>
          <w:rFonts w:ascii="Open Sans" w:hAnsi="Open Sans" w:cs="Open Sans"/>
          <w:b/>
          <w:bCs/>
          <w:color w:val="000000"/>
        </w:rPr>
        <w:t xml:space="preserve"> oraz</w:t>
      </w:r>
      <w:r w:rsidRPr="00D8234F">
        <w:rPr>
          <w:rFonts w:ascii="Open Sans" w:hAnsi="Open Sans" w:cs="Open Sans"/>
          <w:b/>
          <w:bCs/>
          <w:color w:val="000000"/>
        </w:rPr>
        <w:t xml:space="preserve"> ochrony przyrody </w:t>
      </w:r>
    </w:p>
    <w:tbl>
      <w:tblPr>
        <w:tblStyle w:val="Tabela-Siatka"/>
        <w:tblW w:w="0" w:type="auto"/>
        <w:tblInd w:w="-5" w:type="dxa"/>
        <w:tblLook w:val="04A0" w:firstRow="1" w:lastRow="0" w:firstColumn="1" w:lastColumn="0" w:noHBand="0" w:noVBand="1"/>
        <w:tblCaption w:val="Zgodność projektu z celem środowiskowym gospodarki o obiegu zamkniętym oraz ochrony przyrody "/>
        <w:tblDescription w:val="Pole opisowe"/>
      </w:tblPr>
      <w:tblGrid>
        <w:gridCol w:w="9067"/>
      </w:tblGrid>
      <w:tr w:rsidR="004F2FBB" w:rsidRPr="00D8234F" w14:paraId="2D22097F" w14:textId="77777777" w:rsidTr="005F7340">
        <w:tc>
          <w:tcPr>
            <w:tcW w:w="9067" w:type="dxa"/>
          </w:tcPr>
          <w:p w14:paraId="75528624" w14:textId="7F053000" w:rsidR="004F2FBB" w:rsidRPr="00D8234F" w:rsidRDefault="004F2FBB" w:rsidP="00647D32">
            <w:pPr>
              <w:tabs>
                <w:tab w:val="left" w:pos="0"/>
              </w:tabs>
              <w:spacing w:after="0"/>
              <w:ind w:left="295" w:hanging="295"/>
              <w:rPr>
                <w:rFonts w:ascii="Open Sans" w:hAnsi="Open Sans" w:cs="Open Sans"/>
                <w:iCs/>
                <w:color w:val="000000"/>
              </w:rPr>
            </w:pPr>
            <w:r w:rsidRPr="00D8234F">
              <w:rPr>
                <w:rFonts w:ascii="Open Sans" w:hAnsi="Open Sans" w:cs="Open Sans"/>
                <w:iCs/>
                <w:color w:val="000000"/>
              </w:rPr>
              <w:t>Pole opisowe – max. 6000 znaków.</w:t>
            </w:r>
          </w:p>
          <w:p w14:paraId="482C8E5C" w14:textId="77777777" w:rsidR="004F2FBB" w:rsidRDefault="004F2FBB" w:rsidP="009E51E2">
            <w:pPr>
              <w:tabs>
                <w:tab w:val="left" w:pos="0"/>
              </w:tabs>
              <w:spacing w:after="0"/>
              <w:ind w:left="37" w:hanging="37"/>
              <w:rPr>
                <w:rFonts w:ascii="Open Sans" w:hAnsi="Open Sans" w:cs="Open Sans"/>
                <w:iCs/>
                <w:color w:val="000000"/>
              </w:rPr>
            </w:pPr>
          </w:p>
          <w:p w14:paraId="79F0FCE0" w14:textId="227F8C21" w:rsidR="00E65885" w:rsidRPr="00D8234F" w:rsidRDefault="00E65885" w:rsidP="009E51E2">
            <w:pPr>
              <w:tabs>
                <w:tab w:val="left" w:pos="0"/>
              </w:tabs>
              <w:spacing w:after="0"/>
              <w:ind w:left="37" w:hanging="37"/>
              <w:rPr>
                <w:rFonts w:ascii="Open Sans" w:hAnsi="Open Sans" w:cs="Open Sans"/>
                <w:iCs/>
                <w:color w:val="000000"/>
              </w:rPr>
            </w:pPr>
          </w:p>
        </w:tc>
      </w:tr>
    </w:tbl>
    <w:p w14:paraId="3F467EDB" w14:textId="77777777" w:rsidR="00004D41" w:rsidRPr="00D8234F" w:rsidRDefault="00004D41" w:rsidP="0013054C">
      <w:pPr>
        <w:keepNext/>
        <w:tabs>
          <w:tab w:val="left" w:pos="0"/>
        </w:tabs>
        <w:spacing w:before="120" w:after="120"/>
        <w:ind w:left="360" w:hanging="357"/>
        <w:rPr>
          <w:rFonts w:ascii="Open Sans" w:hAnsi="Open Sans" w:cs="Open Sans"/>
          <w:b/>
          <w:bCs/>
          <w:color w:val="000000"/>
        </w:rPr>
      </w:pPr>
      <w:r w:rsidRPr="00D8234F">
        <w:rPr>
          <w:rFonts w:ascii="Open Sans" w:hAnsi="Open Sans" w:cs="Open Sans"/>
          <w:b/>
          <w:bCs/>
          <w:color w:val="000000"/>
        </w:rPr>
        <w:t>Instrukcja</w:t>
      </w:r>
    </w:p>
    <w:p w14:paraId="0E7D6184" w14:textId="77777777" w:rsidR="003E5089" w:rsidRPr="00D8234F" w:rsidRDefault="00DC271D" w:rsidP="00647D32">
      <w:pPr>
        <w:tabs>
          <w:tab w:val="left" w:pos="0"/>
        </w:tabs>
        <w:spacing w:after="60"/>
        <w:rPr>
          <w:rFonts w:ascii="Open Sans" w:hAnsi="Open Sans" w:cs="Open Sans"/>
          <w:color w:val="000000"/>
          <w:sz w:val="20"/>
          <w:szCs w:val="20"/>
        </w:rPr>
      </w:pPr>
      <w:r w:rsidRPr="00D8234F">
        <w:rPr>
          <w:rFonts w:ascii="Open Sans" w:hAnsi="Open Sans" w:cs="Open Sans"/>
          <w:color w:val="000000"/>
          <w:sz w:val="20"/>
          <w:szCs w:val="20"/>
        </w:rPr>
        <w:t xml:space="preserve">Należy wskazać czy w projekcie zostały zastosowane rozwiązania w zakresie gospodarki o obiegu zamkniętym </w:t>
      </w:r>
      <w:r w:rsidR="003E5089" w:rsidRPr="00D8234F">
        <w:rPr>
          <w:rFonts w:ascii="Open Sans" w:hAnsi="Open Sans" w:cs="Open Sans"/>
          <w:color w:val="000000"/>
          <w:sz w:val="20"/>
          <w:szCs w:val="20"/>
        </w:rPr>
        <w:t>oraz w zakresie ochrony przyrody (w tym różnorodności biologicznej).</w:t>
      </w:r>
    </w:p>
    <w:p w14:paraId="7B12C324" w14:textId="08A4CCE1" w:rsidR="005B16F1" w:rsidRPr="00D8234F" w:rsidRDefault="003E5089" w:rsidP="00647D32">
      <w:pPr>
        <w:tabs>
          <w:tab w:val="left" w:pos="0"/>
        </w:tabs>
        <w:spacing w:after="60"/>
        <w:rPr>
          <w:rFonts w:ascii="Open Sans" w:hAnsi="Open Sans" w:cs="Open Sans"/>
          <w:color w:val="000000"/>
          <w:sz w:val="20"/>
          <w:szCs w:val="20"/>
        </w:rPr>
      </w:pPr>
      <w:r w:rsidRPr="00D8234F">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w:t>
      </w:r>
      <w:r w:rsidR="001625E7" w:rsidRPr="00D8234F">
        <w:rPr>
          <w:rFonts w:ascii="Open Sans" w:hAnsi="Open Sans" w:cs="Open Sans"/>
          <w:color w:val="000000"/>
          <w:sz w:val="20"/>
          <w:szCs w:val="20"/>
        </w:rPr>
        <w:t> </w:t>
      </w:r>
      <w:r w:rsidRPr="00D8234F">
        <w:rPr>
          <w:rFonts w:ascii="Open Sans" w:hAnsi="Open Sans" w:cs="Open Sans"/>
          <w:color w:val="000000"/>
          <w:sz w:val="20"/>
          <w:szCs w:val="20"/>
        </w:rPr>
        <w:t>w</w:t>
      </w:r>
      <w:r w:rsidR="001625E7" w:rsidRPr="00D8234F">
        <w:rPr>
          <w:rFonts w:ascii="Open Sans" w:hAnsi="Open Sans" w:cs="Open Sans"/>
          <w:color w:val="000000"/>
          <w:sz w:val="20"/>
          <w:szCs w:val="20"/>
        </w:rPr>
        <w:t> </w:t>
      </w:r>
      <w:r w:rsidRPr="00D8234F">
        <w:rPr>
          <w:rFonts w:ascii="Open Sans" w:hAnsi="Open Sans" w:cs="Open Sans"/>
          <w:color w:val="000000"/>
          <w:sz w:val="20"/>
          <w:szCs w:val="20"/>
        </w:rPr>
        <w:t xml:space="preserve">nim elementy zmniejszające znacząco jego ślad środowiskowy (environmental footprint). </w:t>
      </w:r>
    </w:p>
    <w:p w14:paraId="19D53324" w14:textId="244C3AB2" w:rsidR="005B16F1" w:rsidRPr="00D8234F" w:rsidRDefault="003E5089" w:rsidP="00647D32">
      <w:pPr>
        <w:tabs>
          <w:tab w:val="left" w:pos="0"/>
        </w:tabs>
        <w:spacing w:after="60"/>
        <w:rPr>
          <w:rFonts w:ascii="Open Sans" w:hAnsi="Open Sans" w:cs="Open Sans"/>
          <w:color w:val="000000"/>
          <w:sz w:val="20"/>
          <w:szCs w:val="20"/>
        </w:rPr>
      </w:pPr>
      <w:r w:rsidRPr="00D8234F">
        <w:rPr>
          <w:rFonts w:ascii="Open Sans" w:hAnsi="Open Sans" w:cs="Open Sans"/>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w:t>
      </w:r>
      <w:r w:rsidR="001625E7" w:rsidRPr="00D8234F">
        <w:rPr>
          <w:rFonts w:ascii="Open Sans" w:hAnsi="Open Sans" w:cs="Open Sans"/>
          <w:color w:val="000000"/>
          <w:sz w:val="20"/>
          <w:szCs w:val="20"/>
        </w:rPr>
        <w:t> </w:t>
      </w:r>
      <w:r w:rsidRPr="00D8234F">
        <w:rPr>
          <w:rFonts w:ascii="Open Sans" w:hAnsi="Open Sans" w:cs="Open Sans"/>
          <w:color w:val="000000"/>
          <w:sz w:val="20"/>
          <w:szCs w:val="20"/>
        </w:rPr>
        <w:t xml:space="preserve">szczególności drzew) i powierzchni biologicznie czynnej na terenie inwestycji </w:t>
      </w:r>
      <w:r w:rsidR="00050DDD" w:rsidRPr="00D8234F">
        <w:rPr>
          <w:rFonts w:ascii="Open Sans" w:hAnsi="Open Sans" w:cs="Open Sans"/>
          <w:color w:val="000000"/>
          <w:sz w:val="20"/>
          <w:szCs w:val="20"/>
        </w:rPr>
        <w:t>oraz</w:t>
      </w:r>
      <w:r w:rsidRPr="00D8234F">
        <w:rPr>
          <w:rFonts w:ascii="Open Sans" w:hAnsi="Open Sans" w:cs="Open Sans"/>
          <w:color w:val="000000"/>
          <w:sz w:val="20"/>
          <w:szCs w:val="20"/>
        </w:rPr>
        <w:t xml:space="preserve"> retencjonowanie wody. </w:t>
      </w:r>
    </w:p>
    <w:p w14:paraId="2317B7AF" w14:textId="5F7F0767" w:rsidR="008875D1" w:rsidRPr="00D8234F" w:rsidRDefault="003E5089" w:rsidP="00647D32">
      <w:pPr>
        <w:tabs>
          <w:tab w:val="left" w:pos="0"/>
        </w:tabs>
        <w:spacing w:after="60"/>
        <w:rPr>
          <w:rFonts w:ascii="Open Sans" w:hAnsi="Open Sans" w:cs="Open Sans"/>
          <w:color w:val="000000"/>
          <w:sz w:val="20"/>
          <w:szCs w:val="20"/>
        </w:rPr>
      </w:pPr>
      <w:r w:rsidRPr="00D8234F">
        <w:rPr>
          <w:rFonts w:ascii="Open Sans" w:hAnsi="Open Sans" w:cs="Open Sans"/>
          <w:color w:val="000000"/>
          <w:sz w:val="20"/>
          <w:szCs w:val="20"/>
        </w:rPr>
        <w:t xml:space="preserve">Należy wyjaśnić </w:t>
      </w:r>
      <w:r w:rsidR="00050DDD" w:rsidRPr="00D8234F">
        <w:rPr>
          <w:rFonts w:ascii="Open Sans" w:hAnsi="Open Sans" w:cs="Open Sans"/>
          <w:color w:val="000000"/>
          <w:sz w:val="20"/>
          <w:szCs w:val="20"/>
        </w:rPr>
        <w:t>czy p</w:t>
      </w:r>
      <w:r w:rsidRPr="00D8234F">
        <w:rPr>
          <w:rFonts w:ascii="Open Sans" w:hAnsi="Open Sans" w:cs="Open Sans"/>
          <w:color w:val="000000"/>
          <w:sz w:val="20"/>
          <w:szCs w:val="20"/>
        </w:rPr>
        <w:t>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nasadzeń drzew i</w:t>
      </w:r>
      <w:r w:rsidR="001625E7" w:rsidRPr="00D8234F">
        <w:rPr>
          <w:rFonts w:ascii="Open Sans" w:hAnsi="Open Sans" w:cs="Open Sans"/>
          <w:color w:val="000000"/>
          <w:sz w:val="20"/>
          <w:szCs w:val="20"/>
        </w:rPr>
        <w:t> </w:t>
      </w:r>
      <w:r w:rsidRPr="00D8234F">
        <w:rPr>
          <w:rFonts w:ascii="Open Sans" w:hAnsi="Open Sans" w:cs="Open Sans"/>
          <w:color w:val="000000"/>
          <w:sz w:val="20"/>
          <w:szCs w:val="20"/>
        </w:rPr>
        <w:t xml:space="preserve">krzewów. </w:t>
      </w:r>
    </w:p>
    <w:p w14:paraId="5FEE729D" w14:textId="72BF49FE" w:rsidR="00DB41F8" w:rsidRPr="00555702" w:rsidRDefault="00DB41F8" w:rsidP="00647D32">
      <w:pPr>
        <w:keepNext/>
        <w:numPr>
          <w:ilvl w:val="0"/>
          <w:numId w:val="5"/>
        </w:numPr>
        <w:spacing w:before="360" w:after="240"/>
        <w:ind w:left="284" w:hanging="357"/>
        <w:rPr>
          <w:rFonts w:ascii="Open Sans" w:hAnsi="Open Sans" w:cs="Open Sans"/>
          <w:b/>
          <w:bCs/>
          <w:color w:val="000000"/>
        </w:rPr>
      </w:pPr>
      <w:r w:rsidRPr="00555702">
        <w:rPr>
          <w:rFonts w:ascii="Open Sans" w:hAnsi="Open Sans" w:cs="Open Sans"/>
          <w:b/>
          <w:bCs/>
          <w:color w:val="000000"/>
        </w:rPr>
        <w:t xml:space="preserve">Zgodność projektu z zasadą „nie czyń poważnych szkód” środowisku tj. </w:t>
      </w:r>
      <w:r w:rsidR="006B5209" w:rsidRPr="00555702">
        <w:rPr>
          <w:rFonts w:ascii="Open Sans" w:hAnsi="Open Sans" w:cs="Open Sans"/>
          <w:b/>
          <w:bCs/>
          <w:color w:val="000000"/>
        </w:rPr>
        <w:t>„</w:t>
      </w:r>
      <w:r w:rsidRPr="00555702">
        <w:rPr>
          <w:rFonts w:ascii="Open Sans" w:hAnsi="Open Sans" w:cs="Open Sans"/>
          <w:b/>
          <w:bCs/>
          <w:color w:val="000000"/>
          <w:lang w:val="en-GB"/>
        </w:rPr>
        <w:t>do</w:t>
      </w:r>
      <w:r w:rsidR="001625E7" w:rsidRPr="00555702">
        <w:rPr>
          <w:rFonts w:ascii="Open Sans" w:hAnsi="Open Sans" w:cs="Open Sans"/>
          <w:b/>
          <w:bCs/>
          <w:color w:val="000000"/>
          <w:lang w:val="en-GB"/>
        </w:rPr>
        <w:t> </w:t>
      </w:r>
      <w:r w:rsidRPr="00555702">
        <w:rPr>
          <w:rFonts w:ascii="Open Sans" w:hAnsi="Open Sans" w:cs="Open Sans"/>
          <w:b/>
          <w:bCs/>
          <w:color w:val="000000"/>
          <w:lang w:val="en-GB"/>
        </w:rPr>
        <w:t>no</w:t>
      </w:r>
      <w:r w:rsidR="001625E7" w:rsidRPr="00555702">
        <w:rPr>
          <w:rFonts w:ascii="Open Sans" w:hAnsi="Open Sans" w:cs="Open Sans"/>
          <w:b/>
          <w:bCs/>
          <w:color w:val="000000"/>
          <w:lang w:val="en-GB"/>
        </w:rPr>
        <w:t> </w:t>
      </w:r>
      <w:r w:rsidRPr="00555702">
        <w:rPr>
          <w:rFonts w:ascii="Open Sans" w:hAnsi="Open Sans" w:cs="Open Sans"/>
          <w:b/>
          <w:bCs/>
          <w:color w:val="000000"/>
          <w:lang w:val="en-GB"/>
        </w:rPr>
        <w:t>significant harm</w:t>
      </w:r>
      <w:r w:rsidR="006B5209" w:rsidRPr="00555702">
        <w:rPr>
          <w:rFonts w:ascii="Open Sans" w:hAnsi="Open Sans" w:cs="Open Sans"/>
          <w:b/>
          <w:bCs/>
          <w:color w:val="000000"/>
        </w:rPr>
        <w:t>”</w:t>
      </w:r>
      <w:r w:rsidRPr="00555702">
        <w:rPr>
          <w:rFonts w:ascii="Open Sans" w:hAnsi="Open Sans" w:cs="Open Sans"/>
          <w:b/>
          <w:bCs/>
          <w:color w:val="000000"/>
        </w:rPr>
        <w:t xml:space="preserve"> (DNSH)</w:t>
      </w:r>
      <w:r w:rsidR="007073EA" w:rsidRPr="00555702">
        <w:rPr>
          <w:rFonts w:ascii="Open Sans" w:hAnsi="Open Sans" w:cs="Open Sans"/>
          <w:b/>
          <w:bCs/>
          <w:color w:val="000000"/>
        </w:rPr>
        <w:t xml:space="preserve"> </w:t>
      </w:r>
    </w:p>
    <w:tbl>
      <w:tblPr>
        <w:tblStyle w:val="Tabela-Siatka"/>
        <w:tblW w:w="0" w:type="auto"/>
        <w:tblInd w:w="-5" w:type="dxa"/>
        <w:tblLook w:val="04A0" w:firstRow="1" w:lastRow="0" w:firstColumn="1" w:lastColumn="0" w:noHBand="0" w:noVBand="1"/>
        <w:tblCaption w:val="Zgodność projektu z zasadą „nie czyń poważnych szkód” środowisku tj. „do no significant harm” (DNSH) "/>
        <w:tblDescription w:val="Pole opisowe"/>
      </w:tblPr>
      <w:tblGrid>
        <w:gridCol w:w="9067"/>
      </w:tblGrid>
      <w:tr w:rsidR="004F2FBB" w:rsidRPr="00555702" w14:paraId="5738D341" w14:textId="77777777" w:rsidTr="005F7340">
        <w:tc>
          <w:tcPr>
            <w:tcW w:w="9067" w:type="dxa"/>
          </w:tcPr>
          <w:p w14:paraId="04AA7F0E" w14:textId="57C610B8" w:rsidR="004F2FBB" w:rsidRPr="00555702" w:rsidRDefault="004F2FBB" w:rsidP="00670529">
            <w:pPr>
              <w:tabs>
                <w:tab w:val="left" w:pos="0"/>
              </w:tabs>
              <w:ind w:left="295" w:hanging="295"/>
              <w:rPr>
                <w:rFonts w:ascii="Open Sans" w:hAnsi="Open Sans" w:cs="Open Sans"/>
                <w:iCs/>
                <w:color w:val="000000"/>
              </w:rPr>
            </w:pPr>
            <w:r w:rsidRPr="00555702">
              <w:rPr>
                <w:rFonts w:ascii="Open Sans" w:hAnsi="Open Sans" w:cs="Open Sans"/>
                <w:iCs/>
                <w:color w:val="000000"/>
              </w:rPr>
              <w:t xml:space="preserve">Pole opisowe – max. </w:t>
            </w:r>
            <w:r w:rsidR="00747666" w:rsidRPr="00555702">
              <w:rPr>
                <w:rFonts w:ascii="Open Sans" w:hAnsi="Open Sans" w:cs="Open Sans"/>
                <w:iCs/>
                <w:color w:val="000000"/>
              </w:rPr>
              <w:t>60</w:t>
            </w:r>
            <w:r w:rsidRPr="00555702">
              <w:rPr>
                <w:rFonts w:ascii="Open Sans" w:hAnsi="Open Sans" w:cs="Open Sans"/>
                <w:iCs/>
                <w:color w:val="000000"/>
              </w:rPr>
              <w:t>00 znaków.</w:t>
            </w:r>
          </w:p>
          <w:p w14:paraId="6982BA7A" w14:textId="03E9B343" w:rsidR="004F2FBB" w:rsidRPr="00555702" w:rsidRDefault="004F2FBB" w:rsidP="00670529">
            <w:pPr>
              <w:tabs>
                <w:tab w:val="left" w:pos="0"/>
              </w:tabs>
              <w:spacing w:after="0"/>
              <w:rPr>
                <w:rFonts w:ascii="Open Sans" w:hAnsi="Open Sans" w:cs="Open Sans"/>
                <w:iCs/>
                <w:color w:val="000000"/>
              </w:rPr>
            </w:pPr>
          </w:p>
        </w:tc>
      </w:tr>
    </w:tbl>
    <w:p w14:paraId="4A512AAA" w14:textId="588906DC" w:rsidR="00DD4426" w:rsidRPr="00555702" w:rsidRDefault="00DD4426" w:rsidP="00647D32">
      <w:pPr>
        <w:spacing w:before="240"/>
        <w:rPr>
          <w:rFonts w:ascii="Open Sans" w:hAnsi="Open Sans" w:cs="Open Sans"/>
          <w:b/>
          <w:bCs/>
          <w:color w:val="000000"/>
        </w:rPr>
      </w:pPr>
      <w:r w:rsidRPr="00555702">
        <w:rPr>
          <w:rFonts w:ascii="Open Sans" w:hAnsi="Open Sans" w:cs="Open Sans"/>
          <w:b/>
          <w:bCs/>
          <w:color w:val="000000"/>
        </w:rPr>
        <w:t>Instrukcja</w:t>
      </w:r>
    </w:p>
    <w:p w14:paraId="26DE9872" w14:textId="77777777" w:rsidR="00903D54" w:rsidRPr="00555702" w:rsidRDefault="00903D54" w:rsidP="00647D32">
      <w:pPr>
        <w:spacing w:after="60"/>
        <w:rPr>
          <w:rFonts w:ascii="Open Sans" w:hAnsi="Open Sans" w:cs="Open Sans"/>
          <w:color w:val="000000"/>
          <w:sz w:val="20"/>
          <w:szCs w:val="20"/>
        </w:rPr>
      </w:pPr>
      <w:bookmarkStart w:id="3" w:name="_Hlk116563539"/>
      <w:r w:rsidRPr="00555702">
        <w:rPr>
          <w:rFonts w:ascii="Open Sans" w:hAnsi="Open Sans" w:cs="Open Sans"/>
          <w:color w:val="000000"/>
          <w:sz w:val="20"/>
          <w:szCs w:val="20"/>
        </w:rPr>
        <w:t>Zgodność z zasadą „nie czyń poważnych szkód” środowisku weryfikowana jest na poziomie Programu FEnIKS. W celu potwierdzenia zgodności należy wypełnić pole tekstowe.</w:t>
      </w:r>
    </w:p>
    <w:p w14:paraId="448B1B57" w14:textId="22DA6754" w:rsidR="00903D54" w:rsidRPr="00555702" w:rsidRDefault="00903D54" w:rsidP="00647D32">
      <w:pPr>
        <w:spacing w:after="60"/>
        <w:rPr>
          <w:rFonts w:ascii="Open Sans" w:hAnsi="Open Sans" w:cs="Open Sans"/>
          <w:sz w:val="20"/>
          <w:szCs w:val="20"/>
        </w:rPr>
      </w:pPr>
      <w:r w:rsidRPr="00555702">
        <w:rPr>
          <w:rFonts w:ascii="Open Sans" w:hAnsi="Open Sans" w:cs="Open Sans"/>
          <w:color w:val="000000"/>
          <w:sz w:val="20"/>
          <w:szCs w:val="20"/>
        </w:rPr>
        <w:t>W ramach potwierdzenia spełnienia zasady „nie czyń poważnych szkód” należy odnieść się do</w:t>
      </w:r>
      <w:r w:rsidR="001625E7" w:rsidRPr="00555702">
        <w:rPr>
          <w:rFonts w:ascii="Open Sans" w:hAnsi="Open Sans" w:cs="Open Sans"/>
          <w:color w:val="000000"/>
          <w:sz w:val="20"/>
          <w:szCs w:val="20"/>
        </w:rPr>
        <w:t> </w:t>
      </w:r>
      <w:r w:rsidRPr="00555702">
        <w:rPr>
          <w:rFonts w:ascii="Open Sans" w:hAnsi="Open Sans" w:cs="Open Sans"/>
          <w:color w:val="000000"/>
          <w:sz w:val="20"/>
          <w:szCs w:val="20"/>
        </w:rPr>
        <w:t xml:space="preserve">odpowiednich </w:t>
      </w:r>
      <w:r w:rsidRPr="00555702">
        <w:rPr>
          <w:rFonts w:ascii="Open Sans" w:hAnsi="Open Sans" w:cs="Open Sans"/>
          <w:sz w:val="20"/>
          <w:szCs w:val="20"/>
        </w:rPr>
        <w:t xml:space="preserve">fragmentów </w:t>
      </w:r>
      <w:r w:rsidR="00CE0B80" w:rsidRPr="00555702">
        <w:rPr>
          <w:rFonts w:ascii="Open Sans" w:hAnsi="Open Sans" w:cs="Open Sans"/>
          <w:sz w:val="20"/>
          <w:szCs w:val="20"/>
        </w:rPr>
        <w:t xml:space="preserve">opracowania pt. „Analiza spełniania zasady „nie czyń poważnej szkody” (DNSH), w rozumieniu art. 17 rozporządzenia (UE) nr 2020/852 dla projektu dokumentu </w:t>
      </w:r>
      <w:r w:rsidR="00CE0B80" w:rsidRPr="00555702">
        <w:rPr>
          <w:rFonts w:ascii="Open Sans" w:hAnsi="Open Sans" w:cs="Open Sans"/>
          <w:sz w:val="20"/>
          <w:szCs w:val="20"/>
        </w:rPr>
        <w:lastRenderedPageBreak/>
        <w:t>pn. Fundusze Europejskie na Infrastrukturę, Klimat, Środowisko 2021-2027”</w:t>
      </w:r>
      <w:r w:rsidRPr="00555702">
        <w:rPr>
          <w:rFonts w:ascii="Open Sans" w:hAnsi="Open Sans" w:cs="Open Sans"/>
          <w:sz w:val="20"/>
          <w:szCs w:val="20"/>
          <w:vertAlign w:val="superscript"/>
        </w:rPr>
        <w:footnoteReference w:id="5"/>
      </w:r>
      <w:r w:rsidRPr="00555702">
        <w:rPr>
          <w:rFonts w:ascii="Open Sans" w:hAnsi="Open Sans" w:cs="Open Sans"/>
          <w:sz w:val="20"/>
          <w:szCs w:val="20"/>
        </w:rPr>
        <w:t xml:space="preserve"> i zamieszczonych w</w:t>
      </w:r>
      <w:r w:rsidR="001625E7" w:rsidRPr="00555702">
        <w:rPr>
          <w:rFonts w:ascii="Open Sans" w:hAnsi="Open Sans" w:cs="Open Sans"/>
          <w:sz w:val="20"/>
          <w:szCs w:val="20"/>
        </w:rPr>
        <w:t> </w:t>
      </w:r>
      <w:r w:rsidRPr="00555702">
        <w:rPr>
          <w:rFonts w:ascii="Open Sans" w:hAnsi="Open Sans" w:cs="Open Sans"/>
          <w:sz w:val="20"/>
          <w:szCs w:val="20"/>
        </w:rPr>
        <w:t>niej ustaleń dla poszczególnych typów projektów</w:t>
      </w:r>
      <w:bookmarkEnd w:id="3"/>
      <w:r w:rsidRPr="00555702">
        <w:rPr>
          <w:rFonts w:ascii="Open Sans" w:hAnsi="Open Sans" w:cs="Open Sans"/>
          <w:sz w:val="20"/>
          <w:szCs w:val="20"/>
        </w:rPr>
        <w:t>.</w:t>
      </w:r>
    </w:p>
    <w:p w14:paraId="27A4AEDA" w14:textId="77777777" w:rsidR="00DB41F8" w:rsidRPr="00206E8B" w:rsidRDefault="00DB41F8" w:rsidP="00647D32">
      <w:pPr>
        <w:keepNext/>
        <w:numPr>
          <w:ilvl w:val="0"/>
          <w:numId w:val="5"/>
        </w:numPr>
        <w:spacing w:before="240" w:after="240"/>
        <w:ind w:left="283" w:hanging="357"/>
        <w:rPr>
          <w:rFonts w:ascii="Open Sans" w:hAnsi="Open Sans" w:cs="Open Sans"/>
          <w:b/>
          <w:bCs/>
          <w:color w:val="000000"/>
        </w:rPr>
      </w:pPr>
      <w:r w:rsidRPr="00206E8B">
        <w:rPr>
          <w:rFonts w:ascii="Open Sans" w:hAnsi="Open Sans" w:cs="Open Sans"/>
          <w:b/>
          <w:bCs/>
          <w:color w:val="000000"/>
        </w:rPr>
        <w:t>Zgodność projektu z zasadami: ostrożności, zasadą działania zapobiegawczego, zasadą naprawiania szkody w pierwszym rzędzie u źródła, zasadą zanieczyszczający płaci</w:t>
      </w:r>
    </w:p>
    <w:tbl>
      <w:tblPr>
        <w:tblStyle w:val="Tabela-Siatka"/>
        <w:tblW w:w="0" w:type="auto"/>
        <w:tblInd w:w="-5" w:type="dxa"/>
        <w:tblLook w:val="04A0" w:firstRow="1" w:lastRow="0" w:firstColumn="1" w:lastColumn="0" w:noHBand="0" w:noVBand="1"/>
        <w:tblCaption w:val="nie dotyczy"/>
      </w:tblPr>
      <w:tblGrid>
        <w:gridCol w:w="9067"/>
      </w:tblGrid>
      <w:tr w:rsidR="004F2FBB" w:rsidRPr="00206E8B" w14:paraId="36EA3411" w14:textId="77777777" w:rsidTr="005F7340">
        <w:tc>
          <w:tcPr>
            <w:tcW w:w="9067" w:type="dxa"/>
          </w:tcPr>
          <w:p w14:paraId="7F710A1F" w14:textId="77777777" w:rsidR="004F2FBB" w:rsidRPr="00206E8B" w:rsidRDefault="004F2FBB" w:rsidP="00647D32">
            <w:pPr>
              <w:tabs>
                <w:tab w:val="left" w:pos="0"/>
              </w:tabs>
              <w:spacing w:after="0"/>
              <w:ind w:left="295" w:hanging="295"/>
              <w:rPr>
                <w:rFonts w:ascii="Open Sans" w:hAnsi="Open Sans" w:cs="Open Sans"/>
                <w:iCs/>
                <w:color w:val="000000"/>
              </w:rPr>
            </w:pPr>
            <w:bookmarkStart w:id="4" w:name="_Hlk113959498"/>
            <w:r w:rsidRPr="00206E8B">
              <w:rPr>
                <w:rFonts w:ascii="Open Sans" w:hAnsi="Open Sans" w:cs="Open Sans"/>
                <w:iCs/>
                <w:color w:val="000000"/>
              </w:rPr>
              <w:t>Pole opisowe – max. 2500 znaków.</w:t>
            </w:r>
          </w:p>
          <w:p w14:paraId="06EC6BA4" w14:textId="354D20EB" w:rsidR="004F2FBB" w:rsidRPr="00206E8B" w:rsidRDefault="00670529" w:rsidP="00647D32">
            <w:pPr>
              <w:tabs>
                <w:tab w:val="left" w:pos="0"/>
              </w:tabs>
              <w:spacing w:after="0"/>
              <w:rPr>
                <w:rFonts w:ascii="Open Sans" w:hAnsi="Open Sans" w:cs="Open Sans"/>
                <w:i/>
                <w:iCs/>
                <w:color w:val="000000"/>
              </w:rPr>
            </w:pPr>
            <w:r w:rsidRPr="00206E8B">
              <w:rPr>
                <w:rFonts w:ascii="Open Sans" w:hAnsi="Open Sans" w:cs="Open Sans"/>
                <w:i/>
                <w:iCs/>
                <w:color w:val="000000"/>
              </w:rPr>
              <w:t>Nie dotyczy Typu projektu: FENX.01.05.</w:t>
            </w:r>
            <w:r w:rsidR="00DE4DDD">
              <w:rPr>
                <w:rFonts w:ascii="Open Sans" w:hAnsi="Open Sans" w:cs="Open Sans"/>
                <w:i/>
                <w:iCs/>
                <w:color w:val="000000"/>
              </w:rPr>
              <w:t>3</w:t>
            </w:r>
            <w:r w:rsidRPr="00206E8B">
              <w:rPr>
                <w:rFonts w:ascii="Open Sans" w:hAnsi="Open Sans" w:cs="Open Sans"/>
                <w:i/>
                <w:iCs/>
                <w:color w:val="000000"/>
              </w:rPr>
              <w:t xml:space="preserve"> </w:t>
            </w:r>
            <w:r w:rsidR="00DE4DDD">
              <w:rPr>
                <w:rFonts w:ascii="Open Sans" w:hAnsi="Open Sans" w:cs="Open Sans"/>
                <w:i/>
                <w:iCs/>
                <w:color w:val="000000"/>
              </w:rPr>
              <w:t>Zwalczanie inwazyjnych gatunków obcych</w:t>
            </w:r>
            <w:r w:rsidRPr="00206E8B">
              <w:rPr>
                <w:rFonts w:ascii="Open Sans" w:hAnsi="Open Sans" w:cs="Open Sans"/>
                <w:i/>
                <w:iCs/>
                <w:color w:val="000000"/>
              </w:rPr>
              <w:t>.</w:t>
            </w:r>
          </w:p>
        </w:tc>
      </w:tr>
    </w:tbl>
    <w:p w14:paraId="3AB059ED" w14:textId="73DAD3C7" w:rsidR="00DD4426" w:rsidRPr="00206E8B" w:rsidRDefault="00DD4426" w:rsidP="00647D32">
      <w:pPr>
        <w:spacing w:before="120" w:after="120"/>
        <w:rPr>
          <w:rFonts w:ascii="Open Sans" w:hAnsi="Open Sans" w:cs="Open Sans"/>
          <w:b/>
          <w:bCs/>
          <w:iCs/>
          <w:color w:val="000000"/>
        </w:rPr>
      </w:pPr>
      <w:r w:rsidRPr="00206E8B">
        <w:rPr>
          <w:rFonts w:ascii="Open Sans" w:hAnsi="Open Sans" w:cs="Open Sans"/>
          <w:b/>
          <w:bCs/>
          <w:iCs/>
          <w:color w:val="000000"/>
        </w:rPr>
        <w:t>Instrukcja</w:t>
      </w:r>
    </w:p>
    <w:p w14:paraId="1A76BEEE" w14:textId="77777777" w:rsidR="00DB41F8" w:rsidRPr="00206E8B" w:rsidRDefault="00DB41F8" w:rsidP="00647D32">
      <w:pPr>
        <w:spacing w:after="60"/>
        <w:rPr>
          <w:rFonts w:ascii="Open Sans" w:hAnsi="Open Sans" w:cs="Open Sans"/>
          <w:iCs/>
          <w:color w:val="000000"/>
          <w:sz w:val="20"/>
          <w:szCs w:val="20"/>
        </w:rPr>
      </w:pPr>
      <w:r w:rsidRPr="00206E8B">
        <w:rPr>
          <w:rFonts w:ascii="Open Sans" w:hAnsi="Open Sans" w:cs="Open Sans"/>
          <w:iCs/>
          <w:color w:val="000000"/>
          <w:sz w:val="20"/>
          <w:szCs w:val="20"/>
        </w:rPr>
        <w:t>Należy wykazać, że projekt został również przygotowany z zachowaniem zasad:</w:t>
      </w:r>
    </w:p>
    <w:p w14:paraId="58875E2B" w14:textId="77777777" w:rsidR="00DB41F8" w:rsidRPr="00206E8B" w:rsidRDefault="00DB41F8" w:rsidP="00647D32">
      <w:pPr>
        <w:numPr>
          <w:ilvl w:val="0"/>
          <w:numId w:val="9"/>
        </w:numPr>
        <w:spacing w:after="60"/>
        <w:ind w:left="426"/>
        <w:rPr>
          <w:rFonts w:ascii="Open Sans" w:hAnsi="Open Sans" w:cs="Open Sans"/>
          <w:color w:val="000000"/>
          <w:sz w:val="20"/>
          <w:szCs w:val="20"/>
        </w:rPr>
      </w:pPr>
      <w:r w:rsidRPr="00206E8B">
        <w:rPr>
          <w:rFonts w:ascii="Open Sans" w:hAnsi="Open Sans" w:cs="Open Sans"/>
          <w:color w:val="000000"/>
          <w:sz w:val="20"/>
          <w:szCs w:val="20"/>
        </w:rPr>
        <w:t>ostrożności;</w:t>
      </w:r>
    </w:p>
    <w:p w14:paraId="5C3469D1" w14:textId="77777777" w:rsidR="00DB41F8" w:rsidRPr="00206E8B" w:rsidRDefault="00DB41F8" w:rsidP="00647D32">
      <w:pPr>
        <w:numPr>
          <w:ilvl w:val="0"/>
          <w:numId w:val="9"/>
        </w:numPr>
        <w:spacing w:after="60"/>
        <w:ind w:left="426"/>
        <w:rPr>
          <w:rFonts w:ascii="Open Sans" w:hAnsi="Open Sans" w:cs="Open Sans"/>
          <w:color w:val="000000"/>
          <w:sz w:val="20"/>
          <w:szCs w:val="20"/>
        </w:rPr>
      </w:pPr>
      <w:r w:rsidRPr="00206E8B">
        <w:rPr>
          <w:rFonts w:ascii="Open Sans" w:hAnsi="Open Sans" w:cs="Open Sans"/>
          <w:color w:val="000000"/>
          <w:sz w:val="20"/>
          <w:szCs w:val="20"/>
        </w:rPr>
        <w:t>działania zapobiegawczego;</w:t>
      </w:r>
    </w:p>
    <w:p w14:paraId="61CC5ABB" w14:textId="77777777" w:rsidR="00DB41F8" w:rsidRPr="00206E8B" w:rsidRDefault="00DB41F8" w:rsidP="00647D32">
      <w:pPr>
        <w:numPr>
          <w:ilvl w:val="0"/>
          <w:numId w:val="9"/>
        </w:numPr>
        <w:spacing w:after="60"/>
        <w:ind w:left="426"/>
        <w:rPr>
          <w:rFonts w:ascii="Open Sans" w:hAnsi="Open Sans" w:cs="Open Sans"/>
          <w:color w:val="000000"/>
          <w:sz w:val="20"/>
          <w:szCs w:val="20"/>
        </w:rPr>
      </w:pPr>
      <w:r w:rsidRPr="00206E8B">
        <w:rPr>
          <w:rFonts w:ascii="Open Sans" w:hAnsi="Open Sans" w:cs="Open Sans"/>
          <w:color w:val="000000"/>
          <w:sz w:val="20"/>
          <w:szCs w:val="20"/>
        </w:rPr>
        <w:t>naprawiania szkody w pierwszym rzędzie u źródła;</w:t>
      </w:r>
    </w:p>
    <w:p w14:paraId="77C18FAC" w14:textId="1878BA43" w:rsidR="00DB41F8" w:rsidRPr="00206E8B" w:rsidRDefault="00DB41F8" w:rsidP="00647D32">
      <w:pPr>
        <w:numPr>
          <w:ilvl w:val="0"/>
          <w:numId w:val="9"/>
        </w:numPr>
        <w:spacing w:after="60"/>
        <w:ind w:left="426"/>
        <w:rPr>
          <w:rFonts w:ascii="Open Sans" w:hAnsi="Open Sans" w:cs="Open Sans"/>
          <w:color w:val="000000"/>
          <w:sz w:val="20"/>
          <w:szCs w:val="20"/>
        </w:rPr>
      </w:pPr>
      <w:r w:rsidRPr="00206E8B">
        <w:rPr>
          <w:rFonts w:ascii="Open Sans" w:hAnsi="Open Sans" w:cs="Open Sans"/>
          <w:color w:val="000000"/>
          <w:sz w:val="20"/>
          <w:szCs w:val="20"/>
        </w:rPr>
        <w:t xml:space="preserve">zanieczyszczający płaci – według </w:t>
      </w:r>
      <w:r w:rsidR="00903D54" w:rsidRPr="00206E8B">
        <w:rPr>
          <w:rFonts w:ascii="Open Sans" w:hAnsi="Open Sans" w:cs="Open Sans"/>
          <w:color w:val="000000"/>
          <w:sz w:val="20"/>
          <w:szCs w:val="20"/>
        </w:rPr>
        <w:t>której</w:t>
      </w:r>
      <w:r w:rsidRPr="00206E8B">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206E8B">
        <w:rPr>
          <w:rStyle w:val="Odwoanieprzypisudolnego"/>
          <w:rFonts w:ascii="Open Sans" w:hAnsi="Open Sans" w:cs="Open Sans"/>
          <w:color w:val="000000"/>
          <w:sz w:val="20"/>
          <w:szCs w:val="20"/>
        </w:rPr>
        <w:footnoteReference w:id="6"/>
      </w:r>
      <w:r w:rsidRPr="00206E8B">
        <w:rPr>
          <w:rFonts w:ascii="Open Sans" w:hAnsi="Open Sans" w:cs="Open Sans"/>
          <w:color w:val="000000"/>
          <w:sz w:val="20"/>
          <w:szCs w:val="20"/>
        </w:rPr>
        <w:t>. Na</w:t>
      </w:r>
      <w:r w:rsidR="001625E7" w:rsidRPr="00206E8B">
        <w:rPr>
          <w:rFonts w:ascii="Open Sans" w:hAnsi="Open Sans" w:cs="Open Sans"/>
          <w:color w:val="000000"/>
          <w:sz w:val="20"/>
          <w:szCs w:val="20"/>
        </w:rPr>
        <w:t> </w:t>
      </w:r>
      <w:r w:rsidRPr="00206E8B">
        <w:rPr>
          <w:rFonts w:ascii="Open Sans" w:hAnsi="Open Sans" w:cs="Open Sans"/>
          <w:color w:val="000000"/>
          <w:sz w:val="20"/>
          <w:szCs w:val="20"/>
        </w:rPr>
        <w:t>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1625E7" w:rsidRPr="00206E8B">
        <w:rPr>
          <w:rFonts w:ascii="Open Sans" w:hAnsi="Open Sans" w:cs="Open Sans"/>
          <w:color w:val="000000"/>
          <w:sz w:val="20"/>
          <w:szCs w:val="20"/>
        </w:rPr>
        <w:t> </w:t>
      </w:r>
      <w:r w:rsidRPr="00206E8B">
        <w:rPr>
          <w:rFonts w:ascii="Open Sans" w:hAnsi="Open Sans" w:cs="Open Sans"/>
          <w:color w:val="000000"/>
          <w:sz w:val="20"/>
          <w:szCs w:val="20"/>
        </w:rPr>
        <w:t>projekcie.</w:t>
      </w:r>
    </w:p>
    <w:p w14:paraId="57B1AE39" w14:textId="6F820324" w:rsidR="00DB41F8" w:rsidRPr="00206E8B" w:rsidRDefault="00DB41F8" w:rsidP="00647D32">
      <w:pPr>
        <w:spacing w:after="60"/>
        <w:rPr>
          <w:rFonts w:ascii="Open Sans" w:hAnsi="Open Sans" w:cs="Open Sans"/>
          <w:iCs/>
          <w:color w:val="000000"/>
          <w:sz w:val="20"/>
          <w:szCs w:val="20"/>
        </w:rPr>
      </w:pPr>
      <w:r w:rsidRPr="00206E8B">
        <w:rPr>
          <w:rFonts w:ascii="Open Sans" w:hAnsi="Open Sans" w:cs="Open Sans"/>
          <w:iCs/>
          <w:color w:val="000000"/>
          <w:sz w:val="20"/>
          <w:szCs w:val="20"/>
        </w:rPr>
        <w:t>Zasady: ostrożności, działania zapobiegawczego, naprawiania szkody w pierwszym rzędzie u</w:t>
      </w:r>
      <w:r w:rsidR="001625E7" w:rsidRPr="00206E8B">
        <w:rPr>
          <w:rFonts w:ascii="Open Sans" w:hAnsi="Open Sans" w:cs="Open Sans"/>
          <w:iCs/>
          <w:color w:val="000000"/>
          <w:sz w:val="20"/>
          <w:szCs w:val="20"/>
        </w:rPr>
        <w:t> </w:t>
      </w:r>
      <w:r w:rsidRPr="00206E8B">
        <w:rPr>
          <w:rFonts w:ascii="Open Sans" w:hAnsi="Open Sans" w:cs="Open Sans"/>
          <w:iCs/>
          <w:color w:val="000000"/>
          <w:sz w:val="20"/>
          <w:szCs w:val="20"/>
        </w:rPr>
        <w:t xml:space="preserve">źródła i zanieczyszczający płaci, są ogólnymi zasadami wynikającymi z art. 191 ust. 1 Traktatu o funkcjonowaniu Unii Europejskiej. </w:t>
      </w:r>
    </w:p>
    <w:p w14:paraId="50BFF8E1" w14:textId="2C46E9BC" w:rsidR="004C2491" w:rsidRDefault="00DB41F8" w:rsidP="00647D32">
      <w:pPr>
        <w:tabs>
          <w:tab w:val="left" w:pos="3607"/>
        </w:tabs>
        <w:spacing w:after="60"/>
        <w:rPr>
          <w:rFonts w:ascii="Open Sans" w:hAnsi="Open Sans" w:cs="Open Sans"/>
          <w:iCs/>
          <w:color w:val="000000"/>
          <w:sz w:val="20"/>
          <w:szCs w:val="20"/>
        </w:rPr>
      </w:pPr>
      <w:r w:rsidRPr="00206E8B">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10" w:history="1">
        <w:r w:rsidRPr="00206E8B">
          <w:rPr>
            <w:rFonts w:ascii="Open Sans" w:hAnsi="Open Sans" w:cs="Open Sans"/>
            <w:iCs/>
            <w:color w:val="000000"/>
            <w:sz w:val="20"/>
            <w:szCs w:val="20"/>
          </w:rPr>
          <w:t>http://eur-lex.europa.eu/legal-content/PL/TXT/?uri=celex:52000DC0001</w:t>
        </w:r>
      </w:hyperlink>
      <w:r w:rsidRPr="00206E8B">
        <w:rPr>
          <w:rFonts w:ascii="Open Sans" w:hAnsi="Open Sans" w:cs="Open Sans"/>
          <w:iCs/>
          <w:color w:val="000000"/>
          <w:sz w:val="20"/>
          <w:szCs w:val="20"/>
        </w:rPr>
        <w:t>)</w:t>
      </w:r>
    </w:p>
    <w:p w14:paraId="32C3784E" w14:textId="77777777" w:rsidR="00B10A98" w:rsidRDefault="00B10A98" w:rsidP="00647D32">
      <w:pPr>
        <w:tabs>
          <w:tab w:val="left" w:pos="3607"/>
        </w:tabs>
        <w:spacing w:after="60"/>
        <w:rPr>
          <w:rFonts w:ascii="Open Sans" w:hAnsi="Open Sans" w:cs="Open Sans"/>
          <w:iCs/>
          <w:color w:val="000000"/>
          <w:sz w:val="20"/>
          <w:szCs w:val="20"/>
        </w:rPr>
      </w:pPr>
    </w:p>
    <w:p w14:paraId="475F0060" w14:textId="77777777" w:rsidR="00DE4DDD" w:rsidRDefault="00DE4DDD" w:rsidP="00647D32">
      <w:pPr>
        <w:tabs>
          <w:tab w:val="left" w:pos="3607"/>
        </w:tabs>
        <w:spacing w:after="60"/>
        <w:rPr>
          <w:rFonts w:ascii="Open Sans" w:hAnsi="Open Sans" w:cs="Open Sans"/>
          <w:iCs/>
          <w:color w:val="000000"/>
          <w:sz w:val="20"/>
          <w:szCs w:val="20"/>
        </w:rPr>
      </w:pPr>
    </w:p>
    <w:p w14:paraId="135BDB21" w14:textId="77777777" w:rsidR="00DE4DDD" w:rsidRDefault="00DE4DDD" w:rsidP="00647D32">
      <w:pPr>
        <w:tabs>
          <w:tab w:val="left" w:pos="3607"/>
        </w:tabs>
        <w:spacing w:after="60"/>
        <w:rPr>
          <w:rFonts w:ascii="Open Sans" w:hAnsi="Open Sans" w:cs="Open Sans"/>
          <w:iCs/>
          <w:color w:val="000000"/>
          <w:sz w:val="20"/>
          <w:szCs w:val="20"/>
        </w:rPr>
      </w:pPr>
    </w:p>
    <w:p w14:paraId="5371F0B4" w14:textId="77777777" w:rsidR="00DE4DDD" w:rsidRDefault="00DE4DDD" w:rsidP="00647D32">
      <w:pPr>
        <w:tabs>
          <w:tab w:val="left" w:pos="3607"/>
        </w:tabs>
        <w:spacing w:after="60"/>
        <w:rPr>
          <w:rFonts w:ascii="Open Sans" w:hAnsi="Open Sans" w:cs="Open Sans"/>
          <w:iCs/>
          <w:color w:val="000000"/>
          <w:sz w:val="20"/>
          <w:szCs w:val="20"/>
        </w:rPr>
      </w:pPr>
    </w:p>
    <w:p w14:paraId="08AA8641" w14:textId="77777777" w:rsidR="00DE4DDD" w:rsidRPr="00206E8B" w:rsidRDefault="00DE4DDD" w:rsidP="00647D32">
      <w:pPr>
        <w:tabs>
          <w:tab w:val="left" w:pos="3607"/>
        </w:tabs>
        <w:spacing w:after="60"/>
        <w:rPr>
          <w:rFonts w:ascii="Open Sans" w:hAnsi="Open Sans" w:cs="Open Sans"/>
          <w:iCs/>
          <w:color w:val="000000"/>
          <w:sz w:val="20"/>
          <w:szCs w:val="20"/>
        </w:rPr>
      </w:pPr>
    </w:p>
    <w:bookmarkEnd w:id="4"/>
    <w:p w14:paraId="15B840CC" w14:textId="4F5A86CA" w:rsidR="004A0A2A" w:rsidRPr="00206E8B" w:rsidRDefault="00225777"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206E8B">
        <w:rPr>
          <w:rFonts w:ascii="Open Sans" w:eastAsia="Arial" w:hAnsi="Open Sans" w:cs="Open Sans"/>
          <w:b/>
          <w:color w:val="000000"/>
        </w:rPr>
        <w:lastRenderedPageBreak/>
        <w:t>Stosowanie przepisów z zakresu oceny oddziaływania na środowisko zgodnie z</w:t>
      </w:r>
      <w:r w:rsidR="001625E7" w:rsidRPr="00206E8B">
        <w:rPr>
          <w:rFonts w:ascii="Open Sans" w:eastAsia="Arial" w:hAnsi="Open Sans" w:cs="Open Sans"/>
          <w:b/>
          <w:color w:val="000000"/>
        </w:rPr>
        <w:t> </w:t>
      </w:r>
      <w:r w:rsidRPr="00206E8B">
        <w:rPr>
          <w:rFonts w:ascii="Open Sans" w:eastAsia="Arial" w:hAnsi="Open Sans" w:cs="Open Sans"/>
          <w:b/>
          <w:color w:val="000000"/>
        </w:rPr>
        <w:t>ustawą</w:t>
      </w:r>
      <w:r w:rsidRPr="00206E8B">
        <w:rPr>
          <w:rFonts w:ascii="Open Sans" w:hAnsi="Open Sans" w:cs="Open Sans"/>
        </w:rPr>
        <w:t xml:space="preserve"> </w:t>
      </w:r>
      <w:r w:rsidRPr="00206E8B">
        <w:rPr>
          <w:rFonts w:ascii="Open Sans" w:hAnsi="Open Sans" w:cs="Open Sans"/>
          <w:b/>
          <w:bCs/>
        </w:rPr>
        <w:t>z dnia 3 października 2008 r.</w:t>
      </w:r>
      <w:r w:rsidRPr="00206E8B">
        <w:rPr>
          <w:rFonts w:ascii="Open Sans" w:hAnsi="Open Sans" w:cs="Open Sans"/>
        </w:rPr>
        <w:t xml:space="preserve"> </w:t>
      </w:r>
      <w:r w:rsidRPr="00206E8B">
        <w:rPr>
          <w:rFonts w:ascii="Open Sans" w:eastAsia="Arial" w:hAnsi="Open Sans" w:cs="Open Sans"/>
          <w:b/>
          <w:color w:val="000000"/>
        </w:rPr>
        <w:t>o udostępnianiu informacji o środowisku i</w:t>
      </w:r>
      <w:r w:rsidR="001625E7" w:rsidRPr="00206E8B">
        <w:rPr>
          <w:rFonts w:ascii="Open Sans" w:eastAsia="Arial" w:hAnsi="Open Sans" w:cs="Open Sans"/>
          <w:b/>
          <w:color w:val="000000"/>
        </w:rPr>
        <w:t> </w:t>
      </w:r>
      <w:r w:rsidRPr="00206E8B">
        <w:rPr>
          <w:rFonts w:ascii="Open Sans" w:eastAsia="Arial" w:hAnsi="Open Sans" w:cs="Open Sans"/>
          <w:b/>
          <w:color w:val="000000"/>
        </w:rPr>
        <w:t xml:space="preserve">jego ochronie, udziale społeczeństwa w ochronie środowiska oraz o ocenach oddziaływania na środowisko </w:t>
      </w:r>
      <w:hyperlink r:id="rId11" w:history="1">
        <w:r w:rsidRPr="00206E8B">
          <w:rPr>
            <w:rStyle w:val="Hipercze"/>
            <w:rFonts w:ascii="Open Sans" w:eastAsia="Arial" w:hAnsi="Open Sans" w:cs="Open Sans"/>
            <w:b/>
            <w:bCs/>
            <w:color w:val="1F3864" w:themeColor="accent1" w:themeShade="80"/>
          </w:rPr>
          <w:t>(Dz.U. z 2022 r. poz. 1029, z późn. zm.)</w:t>
        </w:r>
      </w:hyperlink>
      <w:r w:rsidRPr="00206E8B">
        <w:rPr>
          <w:rFonts w:ascii="Open Sans" w:eastAsia="Arial" w:hAnsi="Open Sans" w:cs="Open Sans"/>
          <w:b/>
          <w:color w:val="000000"/>
        </w:rPr>
        <w:t xml:space="preserve"> zwaną dalej „ ustawą ooś”</w:t>
      </w:r>
    </w:p>
    <w:p w14:paraId="589AA069" w14:textId="77777777" w:rsidR="004A0A2A" w:rsidRPr="00F16EFE" w:rsidRDefault="004A0A2A" w:rsidP="00647D32">
      <w:pPr>
        <w:keepNext/>
        <w:numPr>
          <w:ilvl w:val="0"/>
          <w:numId w:val="5"/>
        </w:numPr>
        <w:spacing w:before="360" w:after="240"/>
        <w:ind w:left="284" w:hanging="357"/>
        <w:rPr>
          <w:rFonts w:ascii="Open Sans" w:hAnsi="Open Sans" w:cs="Open Sans"/>
          <w:b/>
          <w:bCs/>
          <w:color w:val="000000"/>
        </w:rPr>
      </w:pPr>
      <w:r w:rsidRPr="00F16EFE">
        <w:rPr>
          <w:rFonts w:ascii="Open Sans" w:hAnsi="Open Sans" w:cs="Open Sans"/>
          <w:b/>
          <w:bCs/>
          <w:color w:val="000000"/>
        </w:rPr>
        <w:t>Czy projekt jest realizowany w wyniku planu lub programu, innego niż FEnIKS?</w:t>
      </w:r>
    </w:p>
    <w:p w14:paraId="3F08AEDE" w14:textId="3AC9E4E3" w:rsidR="006949F0" w:rsidRPr="00F16EFE" w:rsidRDefault="004A0A2A" w:rsidP="00647D32">
      <w:pPr>
        <w:pStyle w:val="Akapitzlist"/>
        <w:numPr>
          <w:ilvl w:val="0"/>
          <w:numId w:val="43"/>
        </w:numPr>
        <w:spacing w:before="120" w:after="120"/>
        <w:rPr>
          <w:rFonts w:ascii="Open Sans" w:hAnsi="Open Sans" w:cs="Open Sans"/>
          <w:iCs/>
          <w:color w:val="000000"/>
        </w:rPr>
      </w:pPr>
      <w:r w:rsidRPr="00F16EFE">
        <w:rPr>
          <w:rFonts w:ascii="Open Sans" w:hAnsi="Open Sans" w:cs="Open Sans"/>
          <w:iCs/>
          <w:color w:val="000000"/>
        </w:rPr>
        <w:t>TAK</w:t>
      </w:r>
    </w:p>
    <w:p w14:paraId="4B294281" w14:textId="77777777" w:rsidR="004A0A2A" w:rsidRPr="00F16EFE" w:rsidRDefault="004A0A2A" w:rsidP="00647D32">
      <w:pPr>
        <w:pStyle w:val="Akapitzlist"/>
        <w:numPr>
          <w:ilvl w:val="0"/>
          <w:numId w:val="43"/>
        </w:numPr>
        <w:spacing w:before="120" w:after="120"/>
        <w:rPr>
          <w:rFonts w:ascii="Open Sans" w:hAnsi="Open Sans" w:cs="Open Sans"/>
          <w:iCs/>
          <w:color w:val="000000"/>
        </w:rPr>
      </w:pPr>
      <w:r w:rsidRPr="00F16EFE">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Czy projekt jest realizowany w wyniku planu lub programu, innego niż FEnIKS "/>
        <w:tblDescription w:val="Pole opisowe"/>
      </w:tblPr>
      <w:tblGrid>
        <w:gridCol w:w="9067"/>
      </w:tblGrid>
      <w:tr w:rsidR="004F2FBB" w:rsidRPr="00F16EFE" w14:paraId="5150CBC7" w14:textId="77777777" w:rsidTr="005F7340">
        <w:tc>
          <w:tcPr>
            <w:tcW w:w="9067" w:type="dxa"/>
          </w:tcPr>
          <w:p w14:paraId="232B7C37" w14:textId="77777777" w:rsidR="004F2FBB" w:rsidRPr="00F16EFE" w:rsidRDefault="004F2FBB" w:rsidP="00647D32">
            <w:pPr>
              <w:tabs>
                <w:tab w:val="left" w:pos="0"/>
              </w:tabs>
              <w:spacing w:after="0"/>
              <w:ind w:left="295" w:hanging="295"/>
              <w:rPr>
                <w:rFonts w:ascii="Open Sans" w:hAnsi="Open Sans" w:cs="Open Sans"/>
                <w:iCs/>
                <w:color w:val="000000"/>
              </w:rPr>
            </w:pPr>
            <w:r w:rsidRPr="00F16EFE">
              <w:rPr>
                <w:rFonts w:ascii="Open Sans" w:hAnsi="Open Sans" w:cs="Open Sans"/>
                <w:iCs/>
                <w:color w:val="000000"/>
              </w:rPr>
              <w:t>Pole opisowe – max. 2500 znaków.</w:t>
            </w:r>
          </w:p>
          <w:p w14:paraId="4B8BE804" w14:textId="77777777" w:rsidR="004F2FBB" w:rsidRPr="00F16EFE" w:rsidRDefault="004F2FBB" w:rsidP="00647D32">
            <w:pPr>
              <w:tabs>
                <w:tab w:val="left" w:pos="0"/>
              </w:tabs>
              <w:spacing w:after="0"/>
              <w:ind w:left="295" w:hanging="295"/>
              <w:rPr>
                <w:rFonts w:ascii="Open Sans" w:hAnsi="Open Sans" w:cs="Open Sans"/>
                <w:iCs/>
                <w:color w:val="000000"/>
              </w:rPr>
            </w:pPr>
          </w:p>
        </w:tc>
      </w:tr>
    </w:tbl>
    <w:p w14:paraId="74E7E642" w14:textId="77777777" w:rsidR="000A1A16" w:rsidRPr="00F16EFE" w:rsidRDefault="000A1A16" w:rsidP="00647D32">
      <w:pPr>
        <w:spacing w:before="120" w:after="120"/>
        <w:rPr>
          <w:rFonts w:ascii="Open Sans" w:hAnsi="Open Sans" w:cs="Open Sans"/>
          <w:b/>
          <w:bCs/>
          <w:iCs/>
          <w:color w:val="000000"/>
        </w:rPr>
      </w:pPr>
      <w:r w:rsidRPr="00F16EFE">
        <w:rPr>
          <w:rFonts w:ascii="Open Sans" w:hAnsi="Open Sans" w:cs="Open Sans"/>
          <w:b/>
          <w:bCs/>
          <w:iCs/>
          <w:color w:val="000000"/>
        </w:rPr>
        <w:t>Instrukcja</w:t>
      </w:r>
    </w:p>
    <w:p w14:paraId="7F795960" w14:textId="3F7AD967" w:rsidR="004A0A2A" w:rsidRPr="00F16EFE" w:rsidRDefault="004A0A2A" w:rsidP="00647D32">
      <w:pPr>
        <w:spacing w:after="60"/>
        <w:rPr>
          <w:rFonts w:ascii="Open Sans" w:hAnsi="Open Sans" w:cs="Open Sans"/>
          <w:iCs/>
          <w:color w:val="000000"/>
          <w:sz w:val="20"/>
          <w:szCs w:val="20"/>
        </w:rPr>
      </w:pPr>
      <w:r w:rsidRPr="00F16EFE">
        <w:rPr>
          <w:rFonts w:ascii="Open Sans" w:hAnsi="Open Sans" w:cs="Open Sans"/>
          <w:iCs/>
          <w:color w:val="000000"/>
          <w:sz w:val="20"/>
          <w:szCs w:val="20"/>
        </w:rPr>
        <w:t>W przypadku, gdy dany projekt: nie jest realizowany w wyniku planu lub programu, innego niż</w:t>
      </w:r>
      <w:r w:rsidR="001625E7" w:rsidRPr="00F16EFE">
        <w:rPr>
          <w:rFonts w:ascii="Open Sans" w:hAnsi="Open Sans" w:cs="Open Sans"/>
          <w:iCs/>
          <w:color w:val="000000"/>
          <w:sz w:val="20"/>
          <w:szCs w:val="20"/>
        </w:rPr>
        <w:t> </w:t>
      </w:r>
      <w:r w:rsidRPr="00F16EFE">
        <w:rPr>
          <w:rFonts w:ascii="Open Sans" w:hAnsi="Open Sans" w:cs="Open Sans"/>
          <w:iCs/>
          <w:color w:val="000000"/>
          <w:sz w:val="20"/>
          <w:szCs w:val="20"/>
        </w:rPr>
        <w:t>FEnIKS, w tym punkcie formularza należy wybrać odpowiedź NIE</w:t>
      </w:r>
      <w:r w:rsidR="004F2FBB" w:rsidRPr="00F16EFE">
        <w:rPr>
          <w:rFonts w:ascii="Open Sans" w:hAnsi="Open Sans" w:cs="Open Sans"/>
          <w:iCs/>
          <w:color w:val="000000"/>
          <w:sz w:val="20"/>
          <w:szCs w:val="20"/>
        </w:rPr>
        <w:t>.</w:t>
      </w:r>
      <w:r w:rsidRPr="00F16EFE">
        <w:rPr>
          <w:rFonts w:ascii="Open Sans" w:hAnsi="Open Sans" w:cs="Open Sans"/>
          <w:iCs/>
          <w:color w:val="000000"/>
          <w:sz w:val="20"/>
          <w:szCs w:val="20"/>
        </w:rPr>
        <w:t xml:space="preserve"> </w:t>
      </w:r>
    </w:p>
    <w:p w14:paraId="6D66AB30" w14:textId="14A0C0E6" w:rsidR="00773D03" w:rsidRPr="00F16EFE" w:rsidRDefault="004A0A2A" w:rsidP="00647D32">
      <w:pPr>
        <w:autoSpaceDE w:val="0"/>
        <w:autoSpaceDN w:val="0"/>
        <w:adjustRightInd w:val="0"/>
        <w:spacing w:after="60"/>
        <w:rPr>
          <w:rFonts w:ascii="Open Sans" w:hAnsi="Open Sans" w:cs="Open Sans"/>
          <w:iCs/>
          <w:color w:val="000000"/>
          <w:sz w:val="20"/>
          <w:szCs w:val="20"/>
        </w:rPr>
      </w:pPr>
      <w:r w:rsidRPr="00F16EFE">
        <w:rPr>
          <w:rFonts w:ascii="Open Sans" w:hAnsi="Open Sans" w:cs="Open Sans"/>
          <w:iCs/>
          <w:color w:val="000000"/>
          <w:sz w:val="20"/>
          <w:szCs w:val="20"/>
        </w:rPr>
        <w:t>Jeśli zaznaczono „Tak” należy również dodać krótkie uzasadnienie</w:t>
      </w:r>
      <w:r w:rsidR="0097135E" w:rsidRPr="00F16EFE">
        <w:rPr>
          <w:rFonts w:ascii="Open Sans" w:hAnsi="Open Sans" w:cs="Open Sans"/>
          <w:iCs/>
          <w:color w:val="000000"/>
          <w:sz w:val="20"/>
          <w:szCs w:val="20"/>
        </w:rPr>
        <w:t xml:space="preserve"> – max. 1500 </w:t>
      </w:r>
      <w:r w:rsidR="0013054C" w:rsidRPr="00F16EFE">
        <w:rPr>
          <w:rFonts w:ascii="Open Sans" w:hAnsi="Open Sans" w:cs="Open Sans"/>
          <w:iCs/>
          <w:color w:val="000000"/>
          <w:sz w:val="20"/>
          <w:szCs w:val="20"/>
        </w:rPr>
        <w:t>znaków</w:t>
      </w:r>
      <w:r w:rsidRPr="00F16EFE">
        <w:rPr>
          <w:rFonts w:ascii="Open Sans" w:hAnsi="Open Sans" w:cs="Open Sans"/>
          <w:iCs/>
          <w:color w:val="000000"/>
          <w:sz w:val="20"/>
          <w:szCs w:val="20"/>
        </w:rPr>
        <w:t xml:space="preserve"> (Kwestia wymaga rzetelnej weryfikacji. Wskazanie odpowiedzi negatywnej w przypadku kiedy projekt będzie wynikał z planu lub programu innego niż FEnIKS jest traktowane jako istotny błąd we</w:t>
      </w:r>
      <w:r w:rsidR="001625E7" w:rsidRPr="00F16EFE">
        <w:rPr>
          <w:rFonts w:ascii="Open Sans" w:hAnsi="Open Sans" w:cs="Open Sans"/>
          <w:iCs/>
          <w:color w:val="000000"/>
          <w:sz w:val="20"/>
          <w:szCs w:val="20"/>
        </w:rPr>
        <w:t> </w:t>
      </w:r>
      <w:r w:rsidRPr="00F16EFE">
        <w:rPr>
          <w:rFonts w:ascii="Open Sans" w:hAnsi="Open Sans" w:cs="Open Sans"/>
          <w:iCs/>
          <w:color w:val="000000"/>
          <w:sz w:val="20"/>
          <w:szCs w:val="20"/>
        </w:rPr>
        <w:t>wniosku).</w:t>
      </w:r>
    </w:p>
    <w:p w14:paraId="16C23F42" w14:textId="1B1C287F" w:rsidR="00B833D2" w:rsidRPr="00F16EFE" w:rsidRDefault="00B833D2" w:rsidP="00647D32">
      <w:pPr>
        <w:keepNext/>
        <w:numPr>
          <w:ilvl w:val="0"/>
          <w:numId w:val="5"/>
        </w:numPr>
        <w:spacing w:before="360" w:after="240"/>
        <w:ind w:left="284" w:hanging="357"/>
        <w:rPr>
          <w:rFonts w:ascii="Open Sans" w:hAnsi="Open Sans" w:cs="Open Sans"/>
          <w:b/>
          <w:bCs/>
          <w:color w:val="000000"/>
        </w:rPr>
      </w:pPr>
      <w:r w:rsidRPr="00F16EFE">
        <w:rPr>
          <w:rFonts w:ascii="Open Sans" w:hAnsi="Open Sans" w:cs="Open Sans"/>
          <w:b/>
          <w:bCs/>
          <w:color w:val="000000"/>
        </w:rPr>
        <w:t>Czy dany plan lub program podlegał strategicznej ocenie oddziaływania na</w:t>
      </w:r>
      <w:r w:rsidR="001625E7" w:rsidRPr="00F16EFE">
        <w:rPr>
          <w:rFonts w:ascii="Open Sans" w:hAnsi="Open Sans" w:cs="Open Sans"/>
          <w:b/>
          <w:bCs/>
          <w:color w:val="000000"/>
        </w:rPr>
        <w:t> </w:t>
      </w:r>
      <w:r w:rsidRPr="00F16EFE">
        <w:rPr>
          <w:rFonts w:ascii="Open Sans" w:hAnsi="Open Sans" w:cs="Open Sans"/>
          <w:b/>
          <w:bCs/>
          <w:color w:val="000000"/>
        </w:rPr>
        <w:t>środowisko zgodnie z ustawą ooś?</w:t>
      </w:r>
    </w:p>
    <w:p w14:paraId="35019354" w14:textId="3F2DCB90" w:rsidR="00B833D2" w:rsidRPr="00F16EFE"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F16EFE">
        <w:rPr>
          <w:rFonts w:ascii="Open Sans" w:hAnsi="Open Sans" w:cs="Open Sans"/>
          <w:iCs/>
          <w:color w:val="000000"/>
        </w:rPr>
        <w:t>TAK</w:t>
      </w:r>
    </w:p>
    <w:p w14:paraId="187DDAE1" w14:textId="77777777" w:rsidR="00B833D2" w:rsidRPr="00F16EFE"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F16EFE">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nie dotyczy"/>
      </w:tblPr>
      <w:tblGrid>
        <w:gridCol w:w="9067"/>
      </w:tblGrid>
      <w:tr w:rsidR="004F2FBB" w:rsidRPr="00F16EFE" w14:paraId="26DC630D" w14:textId="77777777" w:rsidTr="005F7340">
        <w:tc>
          <w:tcPr>
            <w:tcW w:w="9067" w:type="dxa"/>
          </w:tcPr>
          <w:p w14:paraId="0C912FF8" w14:textId="77777777" w:rsidR="004F2FBB" w:rsidRPr="00F16EFE" w:rsidRDefault="004F2FBB" w:rsidP="00647D32">
            <w:pPr>
              <w:tabs>
                <w:tab w:val="left" w:pos="0"/>
              </w:tabs>
              <w:spacing w:after="0"/>
              <w:ind w:left="295" w:hanging="295"/>
              <w:rPr>
                <w:rFonts w:ascii="Open Sans" w:hAnsi="Open Sans" w:cs="Open Sans"/>
                <w:iCs/>
                <w:color w:val="000000"/>
              </w:rPr>
            </w:pPr>
            <w:r w:rsidRPr="00F16EFE">
              <w:rPr>
                <w:rFonts w:ascii="Open Sans" w:hAnsi="Open Sans" w:cs="Open Sans"/>
                <w:iCs/>
                <w:color w:val="000000"/>
              </w:rPr>
              <w:t>Pole opisowe – max. 2500 znaków.</w:t>
            </w:r>
          </w:p>
          <w:p w14:paraId="7F8B878F" w14:textId="75855048" w:rsidR="004F2FBB" w:rsidRPr="00F16EFE" w:rsidRDefault="004F2FBB" w:rsidP="00647D32">
            <w:pPr>
              <w:tabs>
                <w:tab w:val="left" w:pos="0"/>
              </w:tabs>
              <w:spacing w:after="0"/>
              <w:ind w:left="37" w:hanging="3"/>
              <w:rPr>
                <w:rFonts w:ascii="Open Sans" w:hAnsi="Open Sans" w:cs="Open Sans"/>
                <w:i/>
                <w:iCs/>
                <w:color w:val="000000"/>
              </w:rPr>
            </w:pPr>
            <w:r w:rsidRPr="00F16EFE">
              <w:rPr>
                <w:rFonts w:ascii="Open Sans" w:hAnsi="Open Sans" w:cs="Open Sans"/>
                <w:i/>
                <w:iCs/>
                <w:color w:val="000000"/>
              </w:rPr>
              <w:t>Nie dotyczy Typu projektu: FENX.01.05.</w:t>
            </w:r>
            <w:r w:rsidR="00DE4DDD">
              <w:rPr>
                <w:rFonts w:ascii="Open Sans" w:hAnsi="Open Sans" w:cs="Open Sans"/>
                <w:i/>
                <w:iCs/>
                <w:color w:val="000000"/>
              </w:rPr>
              <w:t>3</w:t>
            </w:r>
            <w:r w:rsidRPr="00F16EFE">
              <w:rPr>
                <w:rFonts w:ascii="Open Sans" w:hAnsi="Open Sans" w:cs="Open Sans"/>
                <w:i/>
                <w:iCs/>
                <w:color w:val="000000"/>
              </w:rPr>
              <w:t xml:space="preserve"> </w:t>
            </w:r>
            <w:r w:rsidR="00DE4DDD">
              <w:rPr>
                <w:rFonts w:ascii="Open Sans" w:hAnsi="Open Sans" w:cs="Open Sans"/>
                <w:i/>
                <w:iCs/>
                <w:color w:val="000000"/>
              </w:rPr>
              <w:t>Zwalczanie inwazyjnych gatunków obcych</w:t>
            </w:r>
            <w:r w:rsidRPr="00F16EFE">
              <w:rPr>
                <w:rFonts w:ascii="Open Sans" w:hAnsi="Open Sans" w:cs="Open Sans"/>
                <w:i/>
                <w:iCs/>
                <w:color w:val="000000"/>
              </w:rPr>
              <w:t>.</w:t>
            </w:r>
          </w:p>
        </w:tc>
      </w:tr>
    </w:tbl>
    <w:p w14:paraId="191E4756" w14:textId="77777777" w:rsidR="00DD4426" w:rsidRPr="00F16EFE" w:rsidRDefault="00DD4426" w:rsidP="00647D32">
      <w:pPr>
        <w:autoSpaceDE w:val="0"/>
        <w:autoSpaceDN w:val="0"/>
        <w:adjustRightInd w:val="0"/>
        <w:spacing w:before="120" w:after="120"/>
        <w:rPr>
          <w:rFonts w:ascii="Open Sans" w:hAnsi="Open Sans" w:cs="Open Sans"/>
          <w:b/>
          <w:bCs/>
          <w:iCs/>
          <w:color w:val="000000"/>
        </w:rPr>
      </w:pPr>
      <w:r w:rsidRPr="00F16EFE">
        <w:rPr>
          <w:rFonts w:ascii="Open Sans" w:hAnsi="Open Sans" w:cs="Open Sans"/>
          <w:b/>
          <w:bCs/>
          <w:iCs/>
          <w:color w:val="000000"/>
        </w:rPr>
        <w:t>Instrukcja</w:t>
      </w:r>
    </w:p>
    <w:p w14:paraId="39A37101" w14:textId="25DB41FC" w:rsidR="00B833D2" w:rsidRPr="00F16EFE" w:rsidRDefault="00B833D2" w:rsidP="00647D32">
      <w:pPr>
        <w:autoSpaceDE w:val="0"/>
        <w:autoSpaceDN w:val="0"/>
        <w:adjustRightInd w:val="0"/>
        <w:spacing w:after="60"/>
        <w:rPr>
          <w:rFonts w:ascii="Open Sans" w:hAnsi="Open Sans" w:cs="Open Sans"/>
          <w:iCs/>
          <w:color w:val="000000"/>
          <w:sz w:val="20"/>
          <w:szCs w:val="20"/>
        </w:rPr>
      </w:pPr>
      <w:r w:rsidRPr="00F16EFE">
        <w:rPr>
          <w:rFonts w:ascii="Open Sans" w:hAnsi="Open Sans" w:cs="Open Sans"/>
          <w:iCs/>
          <w:color w:val="000000"/>
          <w:sz w:val="20"/>
          <w:szCs w:val="20"/>
        </w:rPr>
        <w:t xml:space="preserve">Jeżeli </w:t>
      </w:r>
      <w:r w:rsidR="00F83316" w:rsidRPr="00F16EFE">
        <w:rPr>
          <w:rFonts w:ascii="Open Sans" w:hAnsi="Open Sans" w:cs="Open Sans"/>
          <w:iCs/>
          <w:color w:val="000000"/>
          <w:sz w:val="20"/>
          <w:szCs w:val="20"/>
        </w:rPr>
        <w:t xml:space="preserve">w polu powyżej (pkt 8) </w:t>
      </w:r>
      <w:r w:rsidRPr="00F16EFE">
        <w:rPr>
          <w:rFonts w:ascii="Open Sans" w:hAnsi="Open Sans" w:cs="Open Sans"/>
          <w:iCs/>
          <w:color w:val="000000"/>
          <w:sz w:val="20"/>
          <w:szCs w:val="20"/>
        </w:rPr>
        <w:t>zaznaczono odpowiedź „Nie”, należy p</w:t>
      </w:r>
      <w:r w:rsidR="00F83316" w:rsidRPr="00F16EFE">
        <w:rPr>
          <w:rFonts w:ascii="Open Sans" w:hAnsi="Open Sans" w:cs="Open Sans"/>
          <w:iCs/>
          <w:color w:val="000000"/>
          <w:sz w:val="20"/>
          <w:szCs w:val="20"/>
        </w:rPr>
        <w:t>rzedstawi</w:t>
      </w:r>
      <w:r w:rsidRPr="00F16EFE">
        <w:rPr>
          <w:rFonts w:ascii="Open Sans" w:hAnsi="Open Sans" w:cs="Open Sans"/>
          <w:iCs/>
          <w:color w:val="000000"/>
          <w:sz w:val="20"/>
          <w:szCs w:val="20"/>
        </w:rPr>
        <w:t>ć krótkie wyjaśnienie dlaczego nie przeprowadzono tej oceny. W szczególności zalecane jest, aby w uzasadnieniu wskazać okoliczności wyłączające obowiązek przeprowadzenia SOOŚ dla danego planu lub</w:t>
      </w:r>
      <w:r w:rsidR="001625E7" w:rsidRPr="00F16EFE">
        <w:rPr>
          <w:rFonts w:ascii="Open Sans" w:hAnsi="Open Sans" w:cs="Open Sans"/>
          <w:iCs/>
          <w:color w:val="000000"/>
          <w:sz w:val="20"/>
          <w:szCs w:val="20"/>
        </w:rPr>
        <w:t> </w:t>
      </w:r>
      <w:r w:rsidRPr="00F16EFE">
        <w:rPr>
          <w:rFonts w:ascii="Open Sans" w:hAnsi="Open Sans" w:cs="Open Sans"/>
          <w:iCs/>
          <w:color w:val="000000"/>
          <w:sz w:val="20"/>
          <w:szCs w:val="20"/>
        </w:rPr>
        <w:t xml:space="preserve">programu (brak wymogu ustawowego w tym np. brak ram </w:t>
      </w:r>
      <w:r w:rsidR="00F83316" w:rsidRPr="00F16EFE">
        <w:rPr>
          <w:rFonts w:ascii="Open Sans" w:hAnsi="Open Sans" w:cs="Open Sans"/>
          <w:iCs/>
          <w:color w:val="000000"/>
          <w:sz w:val="20"/>
          <w:szCs w:val="20"/>
        </w:rPr>
        <w:t>ujęcia w danym planie lub</w:t>
      </w:r>
      <w:r w:rsidR="001625E7" w:rsidRPr="00F16EFE">
        <w:rPr>
          <w:rFonts w:ascii="Open Sans" w:hAnsi="Open Sans" w:cs="Open Sans"/>
          <w:iCs/>
          <w:color w:val="000000"/>
          <w:sz w:val="20"/>
          <w:szCs w:val="20"/>
        </w:rPr>
        <w:t> </w:t>
      </w:r>
      <w:r w:rsidR="00F83316" w:rsidRPr="00F16EFE">
        <w:rPr>
          <w:rFonts w:ascii="Open Sans" w:hAnsi="Open Sans" w:cs="Open Sans"/>
          <w:iCs/>
          <w:color w:val="000000"/>
          <w:sz w:val="20"/>
          <w:szCs w:val="20"/>
        </w:rPr>
        <w:t>programie ram dla realizacji przedsięwzięć itd.) oraz w przypadku odstąpienia stosowne wyjaśnienia z</w:t>
      </w:r>
      <w:r w:rsidR="001625E7" w:rsidRPr="00F16EFE">
        <w:rPr>
          <w:rFonts w:ascii="Open Sans" w:hAnsi="Open Sans" w:cs="Open Sans"/>
          <w:iCs/>
          <w:color w:val="000000"/>
          <w:sz w:val="20"/>
          <w:szCs w:val="20"/>
        </w:rPr>
        <w:t> </w:t>
      </w:r>
      <w:r w:rsidR="00F83316" w:rsidRPr="00F16EFE">
        <w:rPr>
          <w:rFonts w:ascii="Open Sans" w:hAnsi="Open Sans" w:cs="Open Sans"/>
          <w:iCs/>
          <w:color w:val="000000"/>
          <w:sz w:val="20"/>
          <w:szCs w:val="20"/>
        </w:rPr>
        <w:t>wykorzystaniem informacji udostępnionych przez organ prowadzący ocenę na</w:t>
      </w:r>
      <w:r w:rsidR="001625E7" w:rsidRPr="00F16EFE">
        <w:rPr>
          <w:rFonts w:ascii="Open Sans" w:hAnsi="Open Sans" w:cs="Open Sans"/>
          <w:iCs/>
          <w:color w:val="000000"/>
          <w:sz w:val="20"/>
          <w:szCs w:val="20"/>
        </w:rPr>
        <w:t> </w:t>
      </w:r>
      <w:r w:rsidR="00F83316" w:rsidRPr="00F16EFE">
        <w:rPr>
          <w:rFonts w:ascii="Open Sans" w:hAnsi="Open Sans" w:cs="Open Sans"/>
          <w:iCs/>
          <w:color w:val="000000"/>
          <w:sz w:val="20"/>
          <w:szCs w:val="20"/>
        </w:rPr>
        <w:t>podstawie art.</w:t>
      </w:r>
      <w:r w:rsidR="001625E7" w:rsidRPr="00F16EFE">
        <w:rPr>
          <w:rFonts w:ascii="Open Sans" w:hAnsi="Open Sans" w:cs="Open Sans"/>
          <w:iCs/>
          <w:color w:val="000000"/>
          <w:sz w:val="20"/>
          <w:szCs w:val="20"/>
        </w:rPr>
        <w:t> </w:t>
      </w:r>
      <w:r w:rsidR="00F83316" w:rsidRPr="00F16EFE">
        <w:rPr>
          <w:rFonts w:ascii="Open Sans" w:hAnsi="Open Sans" w:cs="Open Sans"/>
          <w:iCs/>
          <w:color w:val="000000"/>
          <w:sz w:val="20"/>
          <w:szCs w:val="20"/>
        </w:rPr>
        <w:t>48 ust. 3 ustawy ooś. Jeżeli SOOŚ jest w trakcie należy wspomnieć o tej okoliczności wraz z krótką informacją o prowadzonej ocenie</w:t>
      </w:r>
    </w:p>
    <w:p w14:paraId="4E330722" w14:textId="77777777" w:rsidR="00B833D2" w:rsidRPr="00F16EFE" w:rsidRDefault="00B833D2" w:rsidP="00647D32">
      <w:pPr>
        <w:autoSpaceDE w:val="0"/>
        <w:autoSpaceDN w:val="0"/>
        <w:adjustRightInd w:val="0"/>
        <w:spacing w:after="60"/>
        <w:rPr>
          <w:rFonts w:ascii="Open Sans" w:hAnsi="Open Sans" w:cs="Open Sans"/>
          <w:iCs/>
          <w:color w:val="000000"/>
          <w:sz w:val="20"/>
          <w:szCs w:val="20"/>
        </w:rPr>
      </w:pPr>
      <w:r w:rsidRPr="00F16EFE">
        <w:rPr>
          <w:rFonts w:ascii="Open Sans" w:hAnsi="Open Sans" w:cs="Open Sans"/>
          <w:iCs/>
          <w:color w:val="000000"/>
          <w:sz w:val="20"/>
          <w:szCs w:val="20"/>
        </w:rPr>
        <w:t xml:space="preserve">Jeżeli zaznaczono odpowiedź „Tak”, należy </w:t>
      </w:r>
      <w:r w:rsidR="00564644" w:rsidRPr="00F16EFE">
        <w:rPr>
          <w:rFonts w:ascii="Open Sans" w:hAnsi="Open Sans" w:cs="Open Sans"/>
          <w:color w:val="000000"/>
          <w:sz w:val="20"/>
          <w:szCs w:val="20"/>
        </w:rPr>
        <w:t xml:space="preserve">załączyć </w:t>
      </w:r>
      <w:r w:rsidR="005B16F1" w:rsidRPr="00F16EFE">
        <w:rPr>
          <w:rFonts w:ascii="Open Sans" w:hAnsi="Open Sans" w:cs="Open Sans"/>
          <w:color w:val="000000"/>
          <w:sz w:val="20"/>
          <w:szCs w:val="20"/>
        </w:rPr>
        <w:t xml:space="preserve">dokumenty </w:t>
      </w:r>
      <w:r w:rsidR="00564644" w:rsidRPr="00F16EFE">
        <w:rPr>
          <w:rFonts w:ascii="Open Sans" w:hAnsi="Open Sans" w:cs="Open Sans"/>
          <w:color w:val="000000"/>
          <w:sz w:val="20"/>
          <w:szCs w:val="20"/>
        </w:rPr>
        <w:t>lub udostępnić link do</w:t>
      </w:r>
      <w:r w:rsidRPr="00F16EFE">
        <w:rPr>
          <w:rFonts w:ascii="Open Sans" w:hAnsi="Open Sans" w:cs="Open Sans"/>
          <w:iCs/>
          <w:color w:val="000000"/>
          <w:sz w:val="20"/>
          <w:szCs w:val="20"/>
        </w:rPr>
        <w:t>:</w:t>
      </w:r>
    </w:p>
    <w:p w14:paraId="16A5800A" w14:textId="43B44200" w:rsidR="00564644" w:rsidRPr="00F16EFE" w:rsidRDefault="00564644" w:rsidP="00647D32">
      <w:pPr>
        <w:numPr>
          <w:ilvl w:val="0"/>
          <w:numId w:val="9"/>
        </w:numPr>
        <w:spacing w:after="60"/>
        <w:rPr>
          <w:rFonts w:ascii="Open Sans" w:hAnsi="Open Sans" w:cs="Open Sans"/>
          <w:color w:val="000000"/>
          <w:sz w:val="20"/>
          <w:szCs w:val="20"/>
        </w:rPr>
      </w:pPr>
      <w:r w:rsidRPr="00F16EFE">
        <w:rPr>
          <w:rFonts w:ascii="Open Sans" w:hAnsi="Open Sans" w:cs="Open Sans"/>
          <w:color w:val="000000"/>
          <w:sz w:val="20"/>
          <w:szCs w:val="20"/>
        </w:rPr>
        <w:lastRenderedPageBreak/>
        <w:t>nietechnicznego streszczenia prognozy oddziaływania na środowisko, o którym mowa w</w:t>
      </w:r>
      <w:r w:rsidR="001625E7" w:rsidRPr="00F16EFE">
        <w:rPr>
          <w:rFonts w:ascii="Open Sans" w:hAnsi="Open Sans" w:cs="Open Sans"/>
          <w:color w:val="000000"/>
          <w:sz w:val="20"/>
          <w:szCs w:val="20"/>
        </w:rPr>
        <w:t> </w:t>
      </w:r>
      <w:r w:rsidRPr="00F16EFE">
        <w:rPr>
          <w:rFonts w:ascii="Open Sans" w:hAnsi="Open Sans" w:cs="Open Sans"/>
          <w:color w:val="000000"/>
          <w:sz w:val="20"/>
          <w:szCs w:val="20"/>
        </w:rPr>
        <w:t>art.</w:t>
      </w:r>
      <w:r w:rsidR="004C3D38" w:rsidRPr="00F16EFE">
        <w:rPr>
          <w:rFonts w:ascii="Open Sans" w:hAnsi="Open Sans" w:cs="Open Sans"/>
          <w:color w:val="000000"/>
          <w:sz w:val="20"/>
          <w:szCs w:val="20"/>
        </w:rPr>
        <w:t> </w:t>
      </w:r>
      <w:r w:rsidRPr="00F16EFE">
        <w:rPr>
          <w:rFonts w:ascii="Open Sans" w:hAnsi="Open Sans" w:cs="Open Sans"/>
          <w:color w:val="000000"/>
          <w:sz w:val="20"/>
          <w:szCs w:val="20"/>
        </w:rPr>
        <w:t>51 ust. 2 pkt 1 lit. e ustawy ooś;</w:t>
      </w:r>
    </w:p>
    <w:p w14:paraId="662DCD8E" w14:textId="49242161" w:rsidR="00564644" w:rsidRPr="00F16EFE" w:rsidRDefault="00564644" w:rsidP="00647D32">
      <w:pPr>
        <w:numPr>
          <w:ilvl w:val="0"/>
          <w:numId w:val="9"/>
        </w:numPr>
        <w:spacing w:after="60"/>
        <w:rPr>
          <w:rFonts w:ascii="Open Sans" w:hAnsi="Open Sans" w:cs="Open Sans"/>
          <w:color w:val="000000"/>
          <w:sz w:val="20"/>
          <w:szCs w:val="20"/>
        </w:rPr>
      </w:pPr>
      <w:r w:rsidRPr="00F16EFE">
        <w:rPr>
          <w:rFonts w:ascii="Open Sans" w:hAnsi="Open Sans" w:cs="Open Sans"/>
          <w:color w:val="000000"/>
          <w:sz w:val="20"/>
          <w:szCs w:val="20"/>
        </w:rPr>
        <w:t>dokumentów, o których mowa w art. 43 ustawy ooś wraz z informacją o podaniu do</w:t>
      </w:r>
      <w:r w:rsidR="001625E7" w:rsidRPr="00F16EFE">
        <w:rPr>
          <w:rFonts w:ascii="Open Sans" w:hAnsi="Open Sans" w:cs="Open Sans"/>
          <w:color w:val="000000"/>
          <w:sz w:val="20"/>
          <w:szCs w:val="20"/>
        </w:rPr>
        <w:t> </w:t>
      </w:r>
      <w:r w:rsidRPr="00F16EFE">
        <w:rPr>
          <w:rFonts w:ascii="Open Sans" w:hAnsi="Open Sans" w:cs="Open Sans"/>
          <w:color w:val="000000"/>
          <w:sz w:val="20"/>
          <w:szCs w:val="20"/>
        </w:rPr>
        <w:t>publicznej wiadomości informacji o przyjęciu dokumentu i możliwości zapoznania się</w:t>
      </w:r>
      <w:r w:rsidR="001625E7" w:rsidRPr="00F16EFE">
        <w:rPr>
          <w:rFonts w:ascii="Open Sans" w:hAnsi="Open Sans" w:cs="Open Sans"/>
          <w:color w:val="000000"/>
          <w:sz w:val="20"/>
          <w:szCs w:val="20"/>
        </w:rPr>
        <w:t> </w:t>
      </w:r>
      <w:r w:rsidRPr="00F16EFE">
        <w:rPr>
          <w:rFonts w:ascii="Open Sans" w:hAnsi="Open Sans" w:cs="Open Sans"/>
          <w:color w:val="000000"/>
          <w:sz w:val="20"/>
          <w:szCs w:val="20"/>
        </w:rPr>
        <w:t>z dokumentacją sprawy.</w:t>
      </w:r>
    </w:p>
    <w:p w14:paraId="0633BD32" w14:textId="77777777" w:rsidR="00B833D2" w:rsidRPr="00F16EFE" w:rsidRDefault="00B833D2" w:rsidP="00647D32">
      <w:pPr>
        <w:autoSpaceDE w:val="0"/>
        <w:autoSpaceDN w:val="0"/>
        <w:adjustRightInd w:val="0"/>
        <w:spacing w:after="60"/>
        <w:rPr>
          <w:rFonts w:ascii="Open Sans" w:hAnsi="Open Sans" w:cs="Open Sans"/>
          <w:iCs/>
          <w:color w:val="000000"/>
          <w:sz w:val="20"/>
          <w:szCs w:val="20"/>
        </w:rPr>
      </w:pPr>
      <w:r w:rsidRPr="00F16EFE">
        <w:rPr>
          <w:rFonts w:ascii="Open Sans" w:hAnsi="Open Sans" w:cs="Open Sans"/>
          <w:iCs/>
          <w:color w:val="000000"/>
          <w:sz w:val="20"/>
          <w:szCs w:val="20"/>
        </w:rPr>
        <w:t>Zalecane jest również zamieszczenie informacji w jaki sposób SOOŚ (w szczególności prognoza) dla danego planu lub programu odnosi się do SOOŚ FEnIKS.</w:t>
      </w:r>
    </w:p>
    <w:p w14:paraId="09EDDD44" w14:textId="00921010" w:rsidR="00B833D2" w:rsidRPr="00F16EFE" w:rsidRDefault="00B833D2" w:rsidP="00647D32">
      <w:pPr>
        <w:autoSpaceDE w:val="0"/>
        <w:autoSpaceDN w:val="0"/>
        <w:adjustRightInd w:val="0"/>
        <w:spacing w:after="60"/>
        <w:rPr>
          <w:rFonts w:ascii="Open Sans" w:hAnsi="Open Sans" w:cs="Open Sans"/>
          <w:iCs/>
          <w:color w:val="000000"/>
          <w:sz w:val="20"/>
          <w:szCs w:val="20"/>
        </w:rPr>
      </w:pPr>
      <w:r w:rsidRPr="00F16EFE">
        <w:rPr>
          <w:rFonts w:ascii="Open Sans" w:hAnsi="Open Sans" w:cs="Open Sans"/>
          <w:iCs/>
          <w:color w:val="000000"/>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r w:rsidR="004F2FBB" w:rsidRPr="00F16EFE">
        <w:rPr>
          <w:rFonts w:ascii="Open Sans" w:hAnsi="Open Sans" w:cs="Open Sans"/>
          <w:iCs/>
          <w:color w:val="000000"/>
          <w:sz w:val="20"/>
          <w:szCs w:val="20"/>
        </w:rPr>
        <w:t>.</w:t>
      </w:r>
    </w:p>
    <w:p w14:paraId="054E32BA" w14:textId="77777777" w:rsidR="00DE3461" w:rsidRPr="00A01EC9" w:rsidRDefault="00DE3461" w:rsidP="00647D32">
      <w:pPr>
        <w:keepNext/>
        <w:numPr>
          <w:ilvl w:val="0"/>
          <w:numId w:val="5"/>
        </w:numPr>
        <w:spacing w:before="360" w:after="240"/>
        <w:ind w:left="284" w:hanging="357"/>
        <w:rPr>
          <w:rFonts w:ascii="Open Sans" w:hAnsi="Open Sans" w:cs="Open Sans"/>
          <w:b/>
          <w:bCs/>
          <w:color w:val="000000"/>
        </w:rPr>
      </w:pPr>
      <w:r w:rsidRPr="00A01EC9">
        <w:rPr>
          <w:rFonts w:ascii="Open Sans" w:hAnsi="Open Sans" w:cs="Open Sans"/>
          <w:b/>
          <w:bCs/>
          <w:color w:val="000000"/>
        </w:rPr>
        <w:t>Czy w ramach projektu realizowane jest przedsięwzięcie</w:t>
      </w:r>
      <w:r w:rsidR="00F83316" w:rsidRPr="00A01EC9">
        <w:rPr>
          <w:rFonts w:ascii="Open Sans" w:hAnsi="Open Sans" w:cs="Open Sans"/>
          <w:b/>
          <w:bCs/>
          <w:color w:val="000000"/>
        </w:rPr>
        <w:t xml:space="preserve"> lub przedsięwzięcia</w:t>
      </w:r>
      <w:r w:rsidRPr="00A01EC9">
        <w:rPr>
          <w:rFonts w:ascii="Open Sans" w:hAnsi="Open Sans" w:cs="Open Sans"/>
          <w:b/>
          <w:bCs/>
          <w:color w:val="000000"/>
        </w:rPr>
        <w:t xml:space="preserve"> mogące zawsze znacząco oddziaływać na środowisko (art. 59 ust. 1 pk</w:t>
      </w:r>
      <w:r w:rsidR="00F83316" w:rsidRPr="00A01EC9">
        <w:rPr>
          <w:rFonts w:ascii="Open Sans" w:hAnsi="Open Sans" w:cs="Open Sans"/>
          <w:b/>
          <w:bCs/>
          <w:color w:val="000000"/>
        </w:rPr>
        <w:t xml:space="preserve">t </w:t>
      </w:r>
      <w:r w:rsidRPr="00A01EC9">
        <w:rPr>
          <w:rFonts w:ascii="Open Sans" w:hAnsi="Open Sans" w:cs="Open Sans"/>
          <w:b/>
          <w:bCs/>
          <w:color w:val="000000"/>
        </w:rPr>
        <w:t>1 ustawy ooś)</w:t>
      </w:r>
      <w:r w:rsidR="00DF230E" w:rsidRPr="00A01EC9">
        <w:rPr>
          <w:rFonts w:ascii="Open Sans" w:hAnsi="Open Sans" w:cs="Open Sans"/>
          <w:b/>
          <w:bCs/>
          <w:color w:val="000000"/>
        </w:rPr>
        <w:t xml:space="preserve"> i/lub objęte załącznikiem I do dyrektywy 2011/92/WE Parlamentu Europejskiego i Rady</w:t>
      </w:r>
      <w:r w:rsidR="003222BB" w:rsidRPr="00A01EC9">
        <w:rPr>
          <w:vertAlign w:val="superscript"/>
        </w:rPr>
        <w:footnoteReference w:id="7"/>
      </w:r>
      <w:r w:rsidRPr="00A01EC9">
        <w:rPr>
          <w:rFonts w:ascii="Open Sans" w:hAnsi="Open Sans" w:cs="Open Sans"/>
          <w:b/>
          <w:bCs/>
          <w:color w:val="000000"/>
        </w:rPr>
        <w:t>?</w:t>
      </w:r>
    </w:p>
    <w:p w14:paraId="23FCC5D1" w14:textId="72E6F563" w:rsidR="00DE3461" w:rsidRPr="00A01EC9" w:rsidRDefault="00DE3461" w:rsidP="00647D32">
      <w:pPr>
        <w:pStyle w:val="Akapitzlist"/>
        <w:numPr>
          <w:ilvl w:val="0"/>
          <w:numId w:val="38"/>
        </w:numPr>
        <w:tabs>
          <w:tab w:val="left" w:pos="0"/>
        </w:tabs>
        <w:outlineLvl w:val="2"/>
        <w:rPr>
          <w:rFonts w:ascii="Open Sans" w:hAnsi="Open Sans" w:cs="Open Sans"/>
          <w:b/>
          <w:bCs/>
          <w:iCs/>
          <w:color w:val="000000"/>
        </w:rPr>
      </w:pPr>
      <w:r w:rsidRPr="00A01EC9">
        <w:rPr>
          <w:rFonts w:ascii="Open Sans" w:hAnsi="Open Sans" w:cs="Open Sans"/>
          <w:b/>
          <w:bCs/>
          <w:iCs/>
          <w:color w:val="000000"/>
        </w:rPr>
        <w:t>TAK</w:t>
      </w:r>
    </w:p>
    <w:p w14:paraId="333D97E7" w14:textId="77777777" w:rsidR="00DE3461" w:rsidRPr="00A01EC9" w:rsidRDefault="00DE3461" w:rsidP="00647D32">
      <w:pPr>
        <w:pStyle w:val="Akapitzlist"/>
        <w:numPr>
          <w:ilvl w:val="0"/>
          <w:numId w:val="38"/>
        </w:numPr>
        <w:tabs>
          <w:tab w:val="left" w:pos="0"/>
        </w:tabs>
        <w:outlineLvl w:val="2"/>
        <w:rPr>
          <w:rFonts w:ascii="Open Sans" w:hAnsi="Open Sans" w:cs="Open Sans"/>
          <w:b/>
          <w:bCs/>
          <w:iCs/>
          <w:color w:val="000000"/>
        </w:rPr>
      </w:pPr>
      <w:r w:rsidRPr="00A01EC9">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nie dotyczy"/>
      </w:tblPr>
      <w:tblGrid>
        <w:gridCol w:w="9067"/>
      </w:tblGrid>
      <w:tr w:rsidR="004C2491" w:rsidRPr="00A01EC9" w14:paraId="32845044" w14:textId="77777777" w:rsidTr="00647D32">
        <w:tc>
          <w:tcPr>
            <w:tcW w:w="9067" w:type="dxa"/>
          </w:tcPr>
          <w:p w14:paraId="25B5E7D1" w14:textId="77777777" w:rsidR="004C2491" w:rsidRPr="00A01EC9" w:rsidRDefault="004C2491" w:rsidP="00647D32">
            <w:pPr>
              <w:tabs>
                <w:tab w:val="left" w:pos="0"/>
              </w:tabs>
              <w:spacing w:after="0"/>
              <w:ind w:left="295" w:hanging="295"/>
              <w:rPr>
                <w:rFonts w:ascii="Open Sans" w:hAnsi="Open Sans" w:cs="Open Sans"/>
                <w:iCs/>
                <w:color w:val="000000"/>
              </w:rPr>
            </w:pPr>
            <w:bookmarkStart w:id="5" w:name="_Hlk149038639"/>
            <w:r w:rsidRPr="00A01EC9">
              <w:rPr>
                <w:rFonts w:ascii="Open Sans" w:hAnsi="Open Sans" w:cs="Open Sans"/>
                <w:iCs/>
                <w:color w:val="000000"/>
              </w:rPr>
              <w:t>Pole opisowe – max. 2500 znaków.</w:t>
            </w:r>
          </w:p>
          <w:p w14:paraId="75896212" w14:textId="0150EC8B" w:rsidR="004C2491" w:rsidRPr="00A01EC9" w:rsidRDefault="004C2491" w:rsidP="00647D32">
            <w:pPr>
              <w:tabs>
                <w:tab w:val="left" w:pos="0"/>
              </w:tabs>
              <w:spacing w:after="0"/>
              <w:ind w:left="37" w:hanging="3"/>
              <w:rPr>
                <w:rFonts w:ascii="Open Sans" w:hAnsi="Open Sans" w:cs="Open Sans"/>
                <w:i/>
                <w:iCs/>
                <w:color w:val="000000"/>
              </w:rPr>
            </w:pPr>
            <w:r w:rsidRPr="00A01EC9">
              <w:rPr>
                <w:rFonts w:ascii="Open Sans" w:hAnsi="Open Sans" w:cs="Open Sans"/>
                <w:i/>
                <w:iCs/>
                <w:color w:val="000000"/>
              </w:rPr>
              <w:t>Nie dotyczy Typu projektu: FENX.01.05.</w:t>
            </w:r>
            <w:r w:rsidR="00F07800">
              <w:rPr>
                <w:rFonts w:ascii="Open Sans" w:hAnsi="Open Sans" w:cs="Open Sans"/>
                <w:i/>
                <w:iCs/>
                <w:color w:val="000000"/>
              </w:rPr>
              <w:t>3</w:t>
            </w:r>
            <w:r w:rsidRPr="00A01EC9">
              <w:rPr>
                <w:rFonts w:ascii="Open Sans" w:hAnsi="Open Sans" w:cs="Open Sans"/>
                <w:i/>
                <w:iCs/>
                <w:color w:val="000000"/>
              </w:rPr>
              <w:t xml:space="preserve"> </w:t>
            </w:r>
            <w:r w:rsidR="00F07800">
              <w:rPr>
                <w:rFonts w:ascii="Open Sans" w:hAnsi="Open Sans" w:cs="Open Sans"/>
                <w:i/>
                <w:iCs/>
                <w:color w:val="000000"/>
              </w:rPr>
              <w:t>Zwalczanie inwazyjnych gatunków obcych</w:t>
            </w:r>
            <w:r w:rsidR="00A01EC9" w:rsidRPr="00A01EC9">
              <w:rPr>
                <w:rFonts w:ascii="Open Sans" w:hAnsi="Open Sans" w:cs="Open Sans"/>
                <w:i/>
                <w:iCs/>
                <w:color w:val="000000"/>
              </w:rPr>
              <w:t>.</w:t>
            </w:r>
          </w:p>
        </w:tc>
      </w:tr>
    </w:tbl>
    <w:bookmarkEnd w:id="5"/>
    <w:p w14:paraId="6A105D2A" w14:textId="77777777" w:rsidR="00DD4426" w:rsidRPr="00A01EC9" w:rsidRDefault="00DD4426" w:rsidP="0013054C">
      <w:pPr>
        <w:keepNext/>
        <w:autoSpaceDE w:val="0"/>
        <w:autoSpaceDN w:val="0"/>
        <w:adjustRightInd w:val="0"/>
        <w:spacing w:before="120" w:after="120"/>
        <w:rPr>
          <w:rFonts w:ascii="Open Sans" w:hAnsi="Open Sans" w:cs="Open Sans"/>
          <w:b/>
          <w:bCs/>
          <w:iCs/>
          <w:color w:val="000000"/>
        </w:rPr>
      </w:pPr>
      <w:r w:rsidRPr="00A01EC9">
        <w:rPr>
          <w:rFonts w:ascii="Open Sans" w:hAnsi="Open Sans" w:cs="Open Sans"/>
          <w:b/>
          <w:bCs/>
          <w:iCs/>
          <w:color w:val="000000"/>
        </w:rPr>
        <w:t>Instrukcja</w:t>
      </w:r>
    </w:p>
    <w:p w14:paraId="10D3107E" w14:textId="77777777" w:rsidR="00F83316" w:rsidRPr="00A01EC9" w:rsidRDefault="00DE3461" w:rsidP="00647D32">
      <w:pPr>
        <w:tabs>
          <w:tab w:val="left" w:pos="0"/>
        </w:tabs>
        <w:spacing w:after="60"/>
        <w:ind w:left="11" w:hanging="11"/>
        <w:outlineLvl w:val="2"/>
        <w:rPr>
          <w:rFonts w:ascii="Open Sans" w:hAnsi="Open Sans" w:cs="Open Sans"/>
          <w:iCs/>
          <w:color w:val="000000"/>
          <w:sz w:val="20"/>
          <w:szCs w:val="20"/>
        </w:rPr>
      </w:pPr>
      <w:r w:rsidRPr="00A01EC9">
        <w:rPr>
          <w:rFonts w:ascii="Open Sans" w:hAnsi="Open Sans" w:cs="Open Sans"/>
          <w:iCs/>
          <w:color w:val="000000"/>
          <w:sz w:val="20"/>
          <w:szCs w:val="20"/>
        </w:rPr>
        <w:t>Gdy zaznaczono „TAK”</w:t>
      </w:r>
      <w:r w:rsidR="002B364A" w:rsidRPr="00A01EC9">
        <w:rPr>
          <w:rFonts w:ascii="Open Sans" w:hAnsi="Open Sans" w:cs="Open Sans"/>
          <w:iCs/>
          <w:color w:val="000000"/>
          <w:sz w:val="20"/>
          <w:szCs w:val="20"/>
        </w:rPr>
        <w:t xml:space="preserve"> </w:t>
      </w:r>
      <w:bookmarkStart w:id="6" w:name="_Hlk116564350"/>
      <w:r w:rsidR="00F83316" w:rsidRPr="00A01EC9">
        <w:rPr>
          <w:rFonts w:ascii="Open Sans" w:hAnsi="Open Sans" w:cs="Open Sans"/>
          <w:iCs/>
          <w:color w:val="000000"/>
          <w:sz w:val="20"/>
          <w:szCs w:val="20"/>
        </w:rPr>
        <w:t>należy przedstawić wskazane poniżej dokumenty i skorzystać z poniższego pola tekstowego w celu sformułowania dodatkowych informacji i wyjaśnień</w:t>
      </w:r>
      <w:bookmarkEnd w:id="6"/>
      <w:r w:rsidR="00F83316" w:rsidRPr="00A01EC9">
        <w:rPr>
          <w:rFonts w:ascii="Open Sans" w:hAnsi="Open Sans" w:cs="Open Sans"/>
          <w:iCs/>
          <w:color w:val="000000"/>
          <w:sz w:val="20"/>
          <w:szCs w:val="20"/>
        </w:rPr>
        <w:t xml:space="preserve">. </w:t>
      </w:r>
    </w:p>
    <w:p w14:paraId="0C2C76DC" w14:textId="77777777" w:rsidR="00F83316" w:rsidRPr="00A01EC9" w:rsidRDefault="00F83316" w:rsidP="00647D32">
      <w:pPr>
        <w:tabs>
          <w:tab w:val="left" w:pos="0"/>
        </w:tabs>
        <w:spacing w:after="60"/>
        <w:rPr>
          <w:rFonts w:ascii="Open Sans" w:hAnsi="Open Sans" w:cs="Open Sans"/>
          <w:iCs/>
          <w:color w:val="000000"/>
          <w:sz w:val="20"/>
          <w:szCs w:val="20"/>
        </w:rPr>
      </w:pPr>
      <w:r w:rsidRPr="00A01EC9">
        <w:rPr>
          <w:rFonts w:ascii="Open Sans" w:hAnsi="Open Sans" w:cs="Open Sans"/>
          <w:iCs/>
          <w:color w:val="000000"/>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20D89B88" w14:textId="77777777" w:rsidR="00DE3461" w:rsidRPr="00A01EC9" w:rsidRDefault="00F83316" w:rsidP="00647D32">
      <w:pPr>
        <w:tabs>
          <w:tab w:val="left" w:pos="0"/>
        </w:tabs>
        <w:spacing w:after="60"/>
        <w:ind w:left="295" w:hanging="295"/>
        <w:rPr>
          <w:rFonts w:ascii="Open Sans" w:hAnsi="Open Sans" w:cs="Open Sans"/>
          <w:iCs/>
          <w:color w:val="000000"/>
          <w:sz w:val="20"/>
          <w:szCs w:val="20"/>
        </w:rPr>
      </w:pPr>
      <w:r w:rsidRPr="00A01EC9">
        <w:rPr>
          <w:rFonts w:ascii="Open Sans" w:hAnsi="Open Sans" w:cs="Open Sans"/>
          <w:iCs/>
          <w:color w:val="000000"/>
          <w:sz w:val="20"/>
          <w:szCs w:val="20"/>
        </w:rPr>
        <w:t>Wykaz dokumentów koniecznych do przedstawienia.</w:t>
      </w:r>
    </w:p>
    <w:p w14:paraId="30D3806E" w14:textId="66963240" w:rsidR="00DE3461" w:rsidRPr="00A01EC9" w:rsidRDefault="00DE3461" w:rsidP="00647D32">
      <w:pPr>
        <w:numPr>
          <w:ilvl w:val="0"/>
          <w:numId w:val="12"/>
        </w:numPr>
        <w:spacing w:after="60"/>
        <w:ind w:left="426"/>
        <w:rPr>
          <w:rFonts w:ascii="Open Sans" w:hAnsi="Open Sans" w:cs="Open Sans"/>
          <w:color w:val="000000"/>
          <w:sz w:val="20"/>
          <w:szCs w:val="20"/>
        </w:rPr>
      </w:pPr>
      <w:r w:rsidRPr="00A01EC9">
        <w:rPr>
          <w:rFonts w:ascii="Open Sans" w:hAnsi="Open Sans" w:cs="Open Sans"/>
          <w:color w:val="000000"/>
          <w:sz w:val="20"/>
          <w:szCs w:val="20"/>
        </w:rPr>
        <w:t xml:space="preserve">streszczenie raportu OOŚ </w:t>
      </w:r>
      <w:r w:rsidR="00F83316" w:rsidRPr="00A01EC9">
        <w:rPr>
          <w:rFonts w:ascii="Open Sans" w:hAnsi="Open Sans" w:cs="Open Sans"/>
          <w:color w:val="000000"/>
          <w:sz w:val="20"/>
          <w:szCs w:val="20"/>
        </w:rPr>
        <w:t xml:space="preserve">w </w:t>
      </w:r>
      <w:r w:rsidRPr="00A01EC9">
        <w:rPr>
          <w:rFonts w:ascii="Open Sans" w:hAnsi="Open Sans" w:cs="Open Sans"/>
          <w:color w:val="000000"/>
          <w:sz w:val="20"/>
          <w:szCs w:val="20"/>
        </w:rPr>
        <w:t>język</w:t>
      </w:r>
      <w:r w:rsidR="00F83316" w:rsidRPr="00A01EC9">
        <w:rPr>
          <w:rFonts w:ascii="Open Sans" w:hAnsi="Open Sans" w:cs="Open Sans"/>
          <w:color w:val="000000"/>
          <w:sz w:val="20"/>
          <w:szCs w:val="20"/>
        </w:rPr>
        <w:t>u</w:t>
      </w:r>
      <w:r w:rsidRPr="00A01EC9">
        <w:rPr>
          <w:rFonts w:ascii="Open Sans" w:hAnsi="Open Sans" w:cs="Open Sans"/>
          <w:color w:val="000000"/>
          <w:sz w:val="20"/>
          <w:szCs w:val="20"/>
        </w:rPr>
        <w:t xml:space="preserve"> niespecjalistycznym (przygotowane zgodnie </w:t>
      </w:r>
      <w:r w:rsidR="001625E7" w:rsidRPr="00A01EC9">
        <w:rPr>
          <w:rFonts w:ascii="Open Sans" w:hAnsi="Open Sans" w:cs="Open Sans"/>
          <w:color w:val="000000"/>
          <w:sz w:val="20"/>
          <w:szCs w:val="20"/>
        </w:rPr>
        <w:br/>
      </w:r>
      <w:r w:rsidRPr="00A01EC9">
        <w:rPr>
          <w:rFonts w:ascii="Open Sans" w:hAnsi="Open Sans" w:cs="Open Sans"/>
          <w:color w:val="000000"/>
          <w:sz w:val="20"/>
          <w:szCs w:val="20"/>
        </w:rPr>
        <w:t>z art. 66 ust.</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1 pkt 18 ustawy ooś) albo cały raport OOŚ</w:t>
      </w:r>
      <w:r w:rsidR="00564644" w:rsidRPr="00A01EC9">
        <w:rPr>
          <w:rStyle w:val="Odwoanieprzypisudolnego"/>
          <w:rFonts w:ascii="Open Sans" w:hAnsi="Open Sans" w:cs="Open Sans"/>
          <w:color w:val="000000"/>
          <w:sz w:val="20"/>
          <w:szCs w:val="20"/>
        </w:rPr>
        <w:footnoteReference w:id="8"/>
      </w:r>
      <w:r w:rsidRPr="00A01EC9">
        <w:rPr>
          <w:rFonts w:ascii="Open Sans" w:hAnsi="Open Sans" w:cs="Open Sans"/>
          <w:color w:val="000000"/>
          <w:sz w:val="20"/>
          <w:szCs w:val="20"/>
        </w:rPr>
        <w:t>;</w:t>
      </w:r>
      <w:r w:rsidR="00467DB3" w:rsidRPr="00A01EC9">
        <w:rPr>
          <w:rFonts w:ascii="Open Sans" w:hAnsi="Open Sans" w:cs="Open Sans"/>
          <w:color w:val="000000"/>
          <w:sz w:val="20"/>
          <w:szCs w:val="20"/>
        </w:rPr>
        <w:t xml:space="preserve"> W przypadku, gdy w raporcie była przeprowadzona ocena zgodnie z art. 6. ust. 3 Dyrektywy Siedliskowej należy załączyć </w:t>
      </w:r>
      <w:r w:rsidR="00467DB3" w:rsidRPr="00A01EC9">
        <w:rPr>
          <w:rFonts w:ascii="Open Sans" w:hAnsi="Open Sans" w:cs="Open Sans"/>
          <w:color w:val="000000"/>
          <w:sz w:val="20"/>
          <w:szCs w:val="20"/>
        </w:rPr>
        <w:lastRenderedPageBreak/>
        <w:t>lub</w:t>
      </w:r>
      <w:r w:rsidR="001625E7" w:rsidRPr="00A01EC9">
        <w:rPr>
          <w:rFonts w:ascii="Open Sans" w:hAnsi="Open Sans" w:cs="Open Sans"/>
          <w:color w:val="000000"/>
          <w:sz w:val="20"/>
          <w:szCs w:val="20"/>
        </w:rPr>
        <w:t> </w:t>
      </w:r>
      <w:r w:rsidR="00467DB3" w:rsidRPr="00A01EC9">
        <w:rPr>
          <w:rFonts w:ascii="Open Sans" w:hAnsi="Open Sans" w:cs="Open Sans"/>
          <w:color w:val="000000"/>
          <w:sz w:val="20"/>
          <w:szCs w:val="20"/>
        </w:rPr>
        <w:t>udostępnić rozdziały raportu związane z oceną wskazaną w art. 6. ust. 3 Dyrektywy Siedliskowej lub pełną wersję raportu</w:t>
      </w:r>
      <w:r w:rsidR="00564644" w:rsidRPr="00A01EC9">
        <w:rPr>
          <w:rStyle w:val="Odwoanieprzypisudolnego"/>
          <w:rFonts w:ascii="Open Sans" w:hAnsi="Open Sans" w:cs="Open Sans"/>
          <w:color w:val="000000"/>
          <w:sz w:val="20"/>
          <w:szCs w:val="20"/>
        </w:rPr>
        <w:footnoteReference w:id="9"/>
      </w:r>
      <w:r w:rsidR="00467DB3" w:rsidRPr="00A01EC9">
        <w:rPr>
          <w:rFonts w:ascii="Open Sans" w:hAnsi="Open Sans" w:cs="Open Sans"/>
          <w:color w:val="000000"/>
          <w:sz w:val="20"/>
          <w:szCs w:val="20"/>
        </w:rPr>
        <w:t>.</w:t>
      </w:r>
    </w:p>
    <w:p w14:paraId="3CF2D580" w14:textId="053EC2BC" w:rsidR="00DE3461" w:rsidRPr="00A01EC9" w:rsidRDefault="00DE3461" w:rsidP="00647D32">
      <w:pPr>
        <w:numPr>
          <w:ilvl w:val="0"/>
          <w:numId w:val="12"/>
        </w:numPr>
        <w:spacing w:after="60"/>
        <w:ind w:left="426"/>
        <w:rPr>
          <w:rFonts w:ascii="Open Sans" w:hAnsi="Open Sans" w:cs="Open Sans"/>
          <w:color w:val="000000"/>
          <w:sz w:val="20"/>
          <w:szCs w:val="20"/>
        </w:rPr>
      </w:pPr>
      <w:r w:rsidRPr="00A01EC9">
        <w:rPr>
          <w:rFonts w:ascii="Open Sans" w:hAnsi="Open Sans" w:cs="Open Sans"/>
          <w:color w:val="000000"/>
          <w:sz w:val="20"/>
          <w:szCs w:val="20"/>
        </w:rPr>
        <w:t>informacje na temat konsultacji z organami ds. ochrony środowiska, ze społeczeństwem oraz w stosownych przypadkach z innymi państwami członkowskimi przeprowadzonych zgodnie z</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przepisami ustawy ooś</w:t>
      </w:r>
    </w:p>
    <w:p w14:paraId="4AF56BA9" w14:textId="3E38B499" w:rsidR="00DE3461" w:rsidRPr="00A01EC9" w:rsidRDefault="00DE3461" w:rsidP="00647D32">
      <w:pPr>
        <w:numPr>
          <w:ilvl w:val="0"/>
          <w:numId w:val="12"/>
        </w:numPr>
        <w:spacing w:after="60"/>
        <w:ind w:left="426"/>
        <w:rPr>
          <w:rFonts w:ascii="Open Sans" w:hAnsi="Open Sans" w:cs="Open Sans"/>
          <w:color w:val="000000"/>
          <w:sz w:val="20"/>
          <w:szCs w:val="20"/>
        </w:rPr>
      </w:pPr>
      <w:r w:rsidRPr="00A01EC9">
        <w:rPr>
          <w:rFonts w:ascii="Open Sans" w:hAnsi="Open Sans" w:cs="Open Sans"/>
          <w:color w:val="000000"/>
          <w:sz w:val="20"/>
          <w:szCs w:val="20"/>
        </w:rPr>
        <w:t>decyzj</w:t>
      </w:r>
      <w:r w:rsidR="00F83316" w:rsidRPr="00A01EC9">
        <w:rPr>
          <w:rFonts w:ascii="Open Sans" w:hAnsi="Open Sans" w:cs="Open Sans"/>
          <w:color w:val="000000"/>
          <w:sz w:val="20"/>
          <w:szCs w:val="20"/>
        </w:rPr>
        <w:t>e</w:t>
      </w:r>
      <w:r w:rsidRPr="00A01EC9">
        <w:rPr>
          <w:rFonts w:ascii="Open Sans" w:hAnsi="Open Sans" w:cs="Open Sans"/>
          <w:color w:val="000000"/>
          <w:sz w:val="20"/>
          <w:szCs w:val="20"/>
        </w:rPr>
        <w:t xml:space="preserve"> wymienion</w:t>
      </w:r>
      <w:r w:rsidR="00F83316" w:rsidRPr="00A01EC9">
        <w:rPr>
          <w:rFonts w:ascii="Open Sans" w:hAnsi="Open Sans" w:cs="Open Sans"/>
          <w:color w:val="000000"/>
          <w:sz w:val="20"/>
          <w:szCs w:val="20"/>
        </w:rPr>
        <w:t>e</w:t>
      </w:r>
      <w:r w:rsidRPr="00A01EC9">
        <w:rPr>
          <w:rFonts w:ascii="Open Sans" w:hAnsi="Open Sans" w:cs="Open Sans"/>
          <w:color w:val="000000"/>
          <w:sz w:val="20"/>
          <w:szCs w:val="20"/>
        </w:rPr>
        <w:t xml:space="preserve"> w</w:t>
      </w:r>
      <w:r w:rsidR="000F162C" w:rsidRPr="00A01EC9">
        <w:rPr>
          <w:rFonts w:ascii="Open Sans" w:hAnsi="Open Sans" w:cs="Open Sans"/>
          <w:color w:val="000000"/>
          <w:sz w:val="20"/>
          <w:szCs w:val="20"/>
        </w:rPr>
        <w:t xml:space="preserve"> art. 71 ust. 1,</w:t>
      </w:r>
      <w:r w:rsidRPr="00A01EC9">
        <w:rPr>
          <w:rFonts w:ascii="Open Sans" w:hAnsi="Open Sans" w:cs="Open Sans"/>
          <w:color w:val="000000"/>
          <w:sz w:val="20"/>
          <w:szCs w:val="20"/>
        </w:rPr>
        <w:t xml:space="preserve"> art. 72 ust. 1 ustawy ooś lub dokonane zgłoszenia, o</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których mowa w art. 72 ust. 1a, w</w:t>
      </w:r>
      <w:r w:rsidR="00F83316" w:rsidRPr="00A01EC9">
        <w:rPr>
          <w:rFonts w:ascii="Open Sans" w:hAnsi="Open Sans" w:cs="Open Sans"/>
          <w:color w:val="000000"/>
          <w:sz w:val="20"/>
          <w:szCs w:val="20"/>
        </w:rPr>
        <w:t>raz z i</w:t>
      </w:r>
      <w:r w:rsidRPr="00A01EC9">
        <w:rPr>
          <w:rFonts w:ascii="Open Sans" w:hAnsi="Open Sans" w:cs="Open Sans"/>
          <w:color w:val="000000"/>
          <w:sz w:val="20"/>
          <w:szCs w:val="20"/>
        </w:rPr>
        <w:t>nformacj</w:t>
      </w:r>
      <w:r w:rsidR="00F83316" w:rsidRPr="00A01EC9">
        <w:rPr>
          <w:rFonts w:ascii="Open Sans" w:hAnsi="Open Sans" w:cs="Open Sans"/>
          <w:color w:val="000000"/>
          <w:sz w:val="20"/>
          <w:szCs w:val="20"/>
        </w:rPr>
        <w:t>ą potwierdzającą ich poprawne podanie do publicznej wiadomości</w:t>
      </w:r>
      <w:r w:rsidRPr="00A01EC9">
        <w:rPr>
          <w:rFonts w:ascii="Open Sans" w:hAnsi="Open Sans" w:cs="Open Sans"/>
          <w:color w:val="000000"/>
          <w:sz w:val="20"/>
          <w:szCs w:val="20"/>
        </w:rPr>
        <w:t xml:space="preserve"> </w:t>
      </w:r>
      <w:r w:rsidR="00467DB3" w:rsidRPr="00A01EC9">
        <w:rPr>
          <w:rFonts w:ascii="Open Sans" w:hAnsi="Open Sans" w:cs="Open Sans"/>
          <w:color w:val="000000"/>
          <w:sz w:val="20"/>
          <w:szCs w:val="20"/>
        </w:rPr>
        <w:t>dokonane w trybie ustawy ooś</w:t>
      </w:r>
      <w:r w:rsidRPr="00A01EC9">
        <w:rPr>
          <w:rFonts w:ascii="Open Sans" w:hAnsi="Open Sans" w:cs="Open Sans"/>
          <w:color w:val="000000"/>
          <w:sz w:val="20"/>
          <w:szCs w:val="20"/>
        </w:rPr>
        <w:t>.</w:t>
      </w:r>
    </w:p>
    <w:p w14:paraId="44301C45" w14:textId="77777777" w:rsidR="00E45945" w:rsidRPr="00A01EC9" w:rsidRDefault="00E45945" w:rsidP="00647D32">
      <w:pPr>
        <w:numPr>
          <w:ilvl w:val="0"/>
          <w:numId w:val="12"/>
        </w:numPr>
        <w:spacing w:after="60"/>
        <w:ind w:left="426"/>
        <w:rPr>
          <w:rFonts w:ascii="Open Sans" w:hAnsi="Open Sans" w:cs="Open Sans"/>
          <w:color w:val="000000"/>
          <w:sz w:val="20"/>
          <w:szCs w:val="20"/>
        </w:rPr>
      </w:pPr>
      <w:r w:rsidRPr="00A01EC9">
        <w:rPr>
          <w:rFonts w:ascii="Open Sans" w:hAnsi="Open Sans" w:cs="Open Sans"/>
          <w:color w:val="000000"/>
          <w:sz w:val="20"/>
          <w:szCs w:val="20"/>
        </w:rPr>
        <w:t>postanowienie z etapu ponownej oceny oddziaływania na środowisko wydane w trybie art. 90 ust 1 ustawy ooś (jeśli dotyczy)</w:t>
      </w:r>
    </w:p>
    <w:p w14:paraId="04B94FCC" w14:textId="2CA0A90F" w:rsidR="00F83316" w:rsidRPr="00A01EC9" w:rsidRDefault="00F83316" w:rsidP="00647D32">
      <w:pPr>
        <w:spacing w:after="60"/>
        <w:ind w:left="426"/>
        <w:rPr>
          <w:rFonts w:ascii="Open Sans" w:hAnsi="Open Sans" w:cs="Open Sans"/>
          <w:color w:val="000000"/>
          <w:sz w:val="20"/>
          <w:szCs w:val="20"/>
        </w:rPr>
      </w:pPr>
      <w:r w:rsidRPr="00A01EC9">
        <w:rPr>
          <w:rFonts w:ascii="Open Sans" w:hAnsi="Open Sans" w:cs="Open Sans"/>
          <w:color w:val="000000"/>
          <w:sz w:val="20"/>
          <w:szCs w:val="20"/>
        </w:rPr>
        <w:t>Z</w:t>
      </w:r>
      <w:r w:rsidR="00DE3461" w:rsidRPr="00A01EC9">
        <w:rPr>
          <w:rFonts w:ascii="Open Sans" w:hAnsi="Open Sans" w:cs="Open Sans"/>
          <w:color w:val="000000"/>
          <w:sz w:val="20"/>
          <w:szCs w:val="20"/>
        </w:rPr>
        <w:t xml:space="preserve">asadniczo </w:t>
      </w:r>
      <w:r w:rsidRPr="00A01EC9">
        <w:rPr>
          <w:rFonts w:ascii="Open Sans" w:hAnsi="Open Sans" w:cs="Open Sans"/>
          <w:color w:val="000000"/>
          <w:sz w:val="20"/>
          <w:szCs w:val="20"/>
        </w:rPr>
        <w:t>wystarczającym źródłem powyższych informacji powinno być uzasadnienie do decyzji o środowiskowych uwarunkowaniach i wystarczające jest jej wskazanie (w przypadku ponownej oceny również decyzji, o których mowa w art. 88 ust. 1 ustawy ooś). W przypadku, gdy uzasadnienia ww. decyzji nie zawierają właściwych informacji dotyczących konsultacji z</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organami ochrony środowiska, ze społeczeństwem oraz informacji na temat transgranicznej OOŚ należy załączyć stosowną dokumentację w tym zakresie lub przedstawić stosowne wyjaśnienia. Udział społeczeństwa w procedurze oceny oddziaływania na</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środowisko regulują przepisy ustawy ooś. Prezentując ten etap/etapy procedury oceny należy w szczególności wskazać sposób podania informacji do publicznej wiadomości zgodnie z art. 3 ust 1 pkt. 11 ustawy ooś (w jaki sposób podano informację o konsultacjach i</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gdzie były dostępne), termin składania uwag i wniosków zgodnie z art. 33 ust. 1 pkt 7 ustawy ooś,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A01EC9">
        <w:rPr>
          <w:rFonts w:ascii="Open Sans" w:hAnsi="Open Sans" w:cs="Open Sans"/>
          <w:color w:val="000000"/>
          <w:sz w:val="20"/>
          <w:szCs w:val="20"/>
        </w:rPr>
        <w:t>a</w:t>
      </w:r>
      <w:r w:rsidRPr="00A01EC9">
        <w:rPr>
          <w:rFonts w:ascii="Open Sans" w:hAnsi="Open Sans" w:cs="Open Sans"/>
          <w:color w:val="000000"/>
          <w:sz w:val="20"/>
          <w:szCs w:val="20"/>
        </w:rPr>
        <w:t xml:space="preserve"> w tym przyczyny dla których uwag i wniosków nie uwzględniono zgodnie z</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art. 85 ust</w:t>
      </w:r>
      <w:r w:rsidR="00555C5F" w:rsidRPr="00A01EC9">
        <w:rPr>
          <w:rFonts w:ascii="Open Sans" w:hAnsi="Open Sans" w:cs="Open Sans"/>
          <w:color w:val="000000"/>
          <w:sz w:val="20"/>
          <w:szCs w:val="20"/>
        </w:rPr>
        <w:t>.</w:t>
      </w:r>
      <w:r w:rsidRPr="00A01EC9">
        <w:rPr>
          <w:rFonts w:ascii="Open Sans" w:hAnsi="Open Sans" w:cs="Open Sans"/>
          <w:color w:val="000000"/>
          <w:sz w:val="20"/>
          <w:szCs w:val="20"/>
        </w:rPr>
        <w:t xml:space="preserve"> 2 pkt. 1</w:t>
      </w:r>
      <w:r w:rsidR="00555C5F" w:rsidRPr="00A01EC9">
        <w:rPr>
          <w:rFonts w:ascii="Open Sans" w:hAnsi="Open Sans" w:cs="Open Sans"/>
          <w:color w:val="000000"/>
          <w:sz w:val="20"/>
          <w:szCs w:val="20"/>
        </w:rPr>
        <w:t xml:space="preserve"> lit. </w:t>
      </w:r>
      <w:r w:rsidRPr="00A01EC9">
        <w:rPr>
          <w:rFonts w:ascii="Open Sans" w:hAnsi="Open Sans" w:cs="Open Sans"/>
          <w:color w:val="000000"/>
          <w:sz w:val="20"/>
          <w:szCs w:val="20"/>
        </w:rPr>
        <w:t>a</w:t>
      </w:r>
      <w:r w:rsidR="00555C5F" w:rsidRPr="00A01EC9">
        <w:rPr>
          <w:rFonts w:ascii="Open Sans" w:hAnsi="Open Sans" w:cs="Open Sans"/>
          <w:color w:val="000000"/>
          <w:sz w:val="20"/>
          <w:szCs w:val="20"/>
        </w:rPr>
        <w:t>)</w:t>
      </w:r>
      <w:r w:rsidRPr="00A01EC9">
        <w:rPr>
          <w:rFonts w:ascii="Open Sans" w:hAnsi="Open Sans" w:cs="Open Sans"/>
          <w:color w:val="000000"/>
          <w:sz w:val="20"/>
          <w:szCs w:val="20"/>
        </w:rPr>
        <w:t xml:space="preserve"> ustawy ooś.</w:t>
      </w:r>
    </w:p>
    <w:p w14:paraId="5436F896" w14:textId="291532D8" w:rsidR="00F83316" w:rsidRPr="00A01EC9" w:rsidRDefault="00F83316" w:rsidP="00647D32">
      <w:pPr>
        <w:spacing w:after="60"/>
        <w:ind w:left="426"/>
        <w:rPr>
          <w:rFonts w:ascii="Open Sans" w:hAnsi="Open Sans" w:cs="Open Sans"/>
          <w:color w:val="000000"/>
          <w:sz w:val="20"/>
          <w:szCs w:val="20"/>
        </w:rPr>
      </w:pPr>
      <w:r w:rsidRPr="00A01EC9">
        <w:rPr>
          <w:rFonts w:ascii="Open Sans" w:hAnsi="Open Sans" w:cs="Open Sans"/>
          <w:color w:val="000000"/>
          <w:sz w:val="20"/>
          <w:szCs w:val="20"/>
        </w:rPr>
        <w:t>W przypadku konsultacji z organami ds. ochrony środowiska, postępowania ws.</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transgranicznego oddziaływania na środowisko, o których mowa w przedmiotowej sekcji należy zwrócić uwagę na kwestię sposobu wzięcia pod uwagę i uwzględnienia uzgodnień z</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organami ochrony środowiska z art. 85 ust</w:t>
      </w:r>
      <w:r w:rsidR="00555C5F" w:rsidRPr="00A01EC9">
        <w:rPr>
          <w:rFonts w:ascii="Open Sans" w:hAnsi="Open Sans" w:cs="Open Sans"/>
          <w:color w:val="000000"/>
          <w:sz w:val="20"/>
          <w:szCs w:val="20"/>
        </w:rPr>
        <w:t>.</w:t>
      </w:r>
      <w:r w:rsidRPr="00A01EC9">
        <w:rPr>
          <w:rFonts w:ascii="Open Sans" w:hAnsi="Open Sans" w:cs="Open Sans"/>
          <w:color w:val="000000"/>
          <w:sz w:val="20"/>
          <w:szCs w:val="20"/>
        </w:rPr>
        <w:t xml:space="preserve"> 2 pkt. 1</w:t>
      </w:r>
      <w:r w:rsidR="00555C5F" w:rsidRPr="00A01EC9">
        <w:rPr>
          <w:rFonts w:ascii="Open Sans" w:hAnsi="Open Sans" w:cs="Open Sans"/>
          <w:color w:val="000000"/>
          <w:sz w:val="20"/>
          <w:szCs w:val="20"/>
        </w:rPr>
        <w:t xml:space="preserve"> lit. </w:t>
      </w:r>
      <w:r w:rsidRPr="00A01EC9">
        <w:rPr>
          <w:rFonts w:ascii="Open Sans" w:hAnsi="Open Sans" w:cs="Open Sans"/>
          <w:color w:val="000000"/>
          <w:sz w:val="20"/>
          <w:szCs w:val="20"/>
        </w:rPr>
        <w:t>b</w:t>
      </w:r>
      <w:r w:rsidR="00555C5F" w:rsidRPr="00A01EC9">
        <w:rPr>
          <w:rFonts w:ascii="Open Sans" w:hAnsi="Open Sans" w:cs="Open Sans"/>
          <w:color w:val="000000"/>
          <w:sz w:val="20"/>
          <w:szCs w:val="20"/>
        </w:rPr>
        <w:t>)</w:t>
      </w:r>
      <w:r w:rsidRPr="00A01EC9">
        <w:rPr>
          <w:rFonts w:ascii="Open Sans" w:hAnsi="Open Sans" w:cs="Open Sans"/>
          <w:color w:val="000000"/>
          <w:sz w:val="20"/>
          <w:szCs w:val="20"/>
        </w:rPr>
        <w:t xml:space="preserve"> ustawy ooś.</w:t>
      </w:r>
    </w:p>
    <w:p w14:paraId="5BEB642A" w14:textId="64CEF49B" w:rsidR="00F83316" w:rsidRPr="00A01EC9" w:rsidRDefault="00F83316" w:rsidP="00647D32">
      <w:pPr>
        <w:spacing w:after="60"/>
        <w:ind w:left="426"/>
        <w:rPr>
          <w:rFonts w:ascii="Open Sans" w:hAnsi="Open Sans" w:cs="Open Sans"/>
          <w:color w:val="000000"/>
          <w:sz w:val="20"/>
          <w:szCs w:val="20"/>
        </w:rPr>
      </w:pPr>
      <w:r w:rsidRPr="00A01EC9">
        <w:rPr>
          <w:rFonts w:ascii="Open Sans" w:hAnsi="Open Sans" w:cs="Open Sans"/>
          <w:color w:val="000000"/>
          <w:sz w:val="20"/>
          <w:szCs w:val="20"/>
        </w:rPr>
        <w:t xml:space="preserve">Informacja o podaniu do publicznej wiadomości decyzji, o których mowa w art. </w:t>
      </w:r>
      <w:r w:rsidR="000F162C" w:rsidRPr="00A01EC9">
        <w:rPr>
          <w:rFonts w:ascii="Open Sans" w:hAnsi="Open Sans" w:cs="Open Sans"/>
          <w:color w:val="000000"/>
          <w:sz w:val="20"/>
          <w:szCs w:val="20"/>
        </w:rPr>
        <w:t>71 ust. 1, art.</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72 ust. 1 ustawy ooś może być przedstawiona w formie oświadczenia albo innej potwierdzającej wykonanie przez organ obowiązku podania rozstrzygnięcia do publicznej wiadomości</w:t>
      </w:r>
      <w:r w:rsidR="00113A90" w:rsidRPr="00A01EC9">
        <w:rPr>
          <w:rFonts w:ascii="Open Sans" w:hAnsi="Open Sans" w:cs="Open Sans"/>
          <w:color w:val="000000"/>
          <w:sz w:val="20"/>
          <w:szCs w:val="20"/>
        </w:rPr>
        <w:t>.</w:t>
      </w:r>
    </w:p>
    <w:p w14:paraId="706E78A5" w14:textId="77777777" w:rsidR="00F83316" w:rsidRPr="00A01EC9" w:rsidRDefault="003222BB" w:rsidP="00647D32">
      <w:pPr>
        <w:spacing w:after="60"/>
        <w:ind w:left="426"/>
        <w:rPr>
          <w:rFonts w:ascii="Open Sans" w:hAnsi="Open Sans" w:cs="Open Sans"/>
          <w:color w:val="000000"/>
          <w:sz w:val="20"/>
          <w:szCs w:val="20"/>
        </w:rPr>
      </w:pPr>
      <w:r w:rsidRPr="00A01EC9">
        <w:rPr>
          <w:rFonts w:ascii="Open Sans" w:hAnsi="Open Sans" w:cs="Open Sans"/>
          <w:color w:val="000000"/>
          <w:sz w:val="20"/>
          <w:szCs w:val="20"/>
        </w:rPr>
        <w:t>Gdy zaznaczono „NIE” należy przedstawić informacje wymagane w pkt 10.</w:t>
      </w:r>
    </w:p>
    <w:p w14:paraId="59174687" w14:textId="4F8DB28D" w:rsidR="00F83316" w:rsidRPr="00A01EC9" w:rsidRDefault="00F83316" w:rsidP="00647D32">
      <w:pPr>
        <w:spacing w:after="60"/>
        <w:ind w:left="426"/>
        <w:rPr>
          <w:rFonts w:ascii="Open Sans" w:hAnsi="Open Sans" w:cs="Open Sans"/>
          <w:color w:val="000000"/>
          <w:sz w:val="20"/>
          <w:szCs w:val="20"/>
        </w:rPr>
      </w:pPr>
      <w:r w:rsidRPr="00A01EC9">
        <w:rPr>
          <w:rFonts w:ascii="Open Sans" w:hAnsi="Open Sans" w:cs="Open Sans"/>
          <w:color w:val="000000"/>
          <w:sz w:val="20"/>
          <w:szCs w:val="20"/>
        </w:rPr>
        <w:t>Beneficjent powinien również zadeklarować, że nie rozpoczął prac budowlanych w</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 xml:space="preserve">odniesieniu do poszczególnych przedsięwzięć wchodzących w zakres rzeczowy projektu, dla których nie uzyskał jeszcze wykonalnej decyzji budowlanej (przez „decyzję budowlaną” </w:t>
      </w:r>
      <w:r w:rsidRPr="00A01EC9">
        <w:rPr>
          <w:rFonts w:ascii="Open Sans" w:hAnsi="Open Sans" w:cs="Open Sans"/>
          <w:color w:val="000000"/>
          <w:sz w:val="20"/>
          <w:szCs w:val="20"/>
        </w:rPr>
        <w:lastRenderedPageBreak/>
        <w:t>należy rozumieć pozwolenia na budowę, decyzje o zezwoleniu na realizację inwestycji drogowej albo inne rozstrzygnięcia umożliwiające rozpoczęcie prac budowlanych</w:t>
      </w:r>
      <w:r w:rsidR="00401709" w:rsidRPr="00A01EC9">
        <w:rPr>
          <w:rFonts w:ascii="Open Sans" w:hAnsi="Open Sans" w:cs="Open Sans"/>
          <w:color w:val="000000"/>
          <w:sz w:val="20"/>
          <w:szCs w:val="20"/>
        </w:rPr>
        <w:t>)</w:t>
      </w:r>
      <w:r w:rsidRPr="00A01EC9">
        <w:rPr>
          <w:rFonts w:ascii="Open Sans" w:hAnsi="Open Sans" w:cs="Open Sans"/>
          <w:color w:val="000000"/>
          <w:sz w:val="20"/>
          <w:szCs w:val="20"/>
        </w:rPr>
        <w:t>.</w:t>
      </w:r>
    </w:p>
    <w:p w14:paraId="6CF99B28" w14:textId="65A70234" w:rsidR="00F83316" w:rsidRPr="00A01EC9" w:rsidRDefault="00F83316" w:rsidP="00647D32">
      <w:pPr>
        <w:spacing w:before="120" w:after="120"/>
        <w:ind w:left="426"/>
        <w:rPr>
          <w:rFonts w:ascii="Open Sans" w:hAnsi="Open Sans" w:cs="Open Sans"/>
          <w:color w:val="000000"/>
          <w:sz w:val="20"/>
          <w:szCs w:val="20"/>
        </w:rPr>
      </w:pPr>
      <w:r w:rsidRPr="00A01EC9">
        <w:rPr>
          <w:rFonts w:ascii="Open Sans" w:hAnsi="Open Sans" w:cs="Open Sans"/>
          <w:color w:val="000000"/>
          <w:sz w:val="20"/>
          <w:szCs w:val="20"/>
        </w:rPr>
        <w:t>Ponadto, powinien Beneficjent zobowiązać się do nierozpoczęcia prac budowlanych, o</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których mowa wcześniej, do czasu uzyskania dla danego przedsięwzięcia wykonalnej decyzji budowlanej</w:t>
      </w:r>
      <w:r w:rsidR="004F2FBB" w:rsidRPr="00A01EC9">
        <w:rPr>
          <w:rFonts w:ascii="Open Sans" w:hAnsi="Open Sans" w:cs="Open Sans"/>
          <w:color w:val="000000"/>
          <w:sz w:val="20"/>
          <w:szCs w:val="20"/>
        </w:rPr>
        <w:t>.</w:t>
      </w:r>
    </w:p>
    <w:p w14:paraId="3EC23FDF" w14:textId="77777777" w:rsidR="00DD0E7F" w:rsidRPr="00A01EC9" w:rsidRDefault="00DD0E7F" w:rsidP="00647D32">
      <w:pPr>
        <w:keepNext/>
        <w:numPr>
          <w:ilvl w:val="0"/>
          <w:numId w:val="5"/>
        </w:numPr>
        <w:spacing w:before="360" w:after="240"/>
        <w:ind w:left="284" w:hanging="357"/>
        <w:rPr>
          <w:rFonts w:ascii="Open Sans" w:hAnsi="Open Sans" w:cs="Open Sans"/>
          <w:b/>
          <w:bCs/>
          <w:color w:val="000000"/>
        </w:rPr>
      </w:pPr>
      <w:r w:rsidRPr="00A01EC9">
        <w:rPr>
          <w:rFonts w:ascii="Open Sans" w:hAnsi="Open Sans" w:cs="Open Sans"/>
          <w:b/>
          <w:bCs/>
          <w:color w:val="000000"/>
        </w:rPr>
        <w:t>Czy w ramach projektu realizowane jest</w:t>
      </w:r>
      <w:r w:rsidRPr="00A01EC9" w:rsidDel="00597046">
        <w:rPr>
          <w:rFonts w:ascii="Open Sans" w:hAnsi="Open Sans" w:cs="Open Sans"/>
          <w:b/>
          <w:bCs/>
          <w:color w:val="000000"/>
        </w:rPr>
        <w:t xml:space="preserve"> </w:t>
      </w:r>
      <w:r w:rsidRPr="00A01EC9">
        <w:rPr>
          <w:rFonts w:ascii="Open Sans" w:hAnsi="Open Sans" w:cs="Open Sans"/>
          <w:b/>
          <w:bCs/>
          <w:color w:val="000000"/>
        </w:rPr>
        <w:t>przedsięwzięcie</w:t>
      </w:r>
      <w:r w:rsidR="005631A7" w:rsidRPr="00A01EC9">
        <w:rPr>
          <w:rFonts w:ascii="Open Sans" w:hAnsi="Open Sans" w:cs="Open Sans"/>
          <w:b/>
          <w:bCs/>
          <w:color w:val="000000"/>
        </w:rPr>
        <w:t xml:space="preserve"> lub przedsięwzięcia</w:t>
      </w:r>
      <w:r w:rsidRPr="00A01EC9">
        <w:rPr>
          <w:rFonts w:ascii="Open Sans" w:hAnsi="Open Sans" w:cs="Open Sans"/>
          <w:b/>
          <w:bCs/>
          <w:color w:val="000000"/>
        </w:rPr>
        <w:t xml:space="preserve"> mogące potencjalnie znacząco oddziaływać na środowisko</w:t>
      </w:r>
      <w:r w:rsidR="00704C1F" w:rsidRPr="00A01EC9">
        <w:rPr>
          <w:rFonts w:ascii="Open Sans" w:hAnsi="Open Sans" w:cs="Open Sans"/>
          <w:b/>
          <w:bCs/>
          <w:color w:val="000000"/>
        </w:rPr>
        <w:t xml:space="preserve"> i/lub objęte załącznikiem II do dyrektywy 2011/92/WE Parlamentu Europejskiego i Rady</w:t>
      </w:r>
      <w:r w:rsidR="00C90B86" w:rsidRPr="00A01EC9">
        <w:rPr>
          <w:vertAlign w:val="superscript"/>
        </w:rPr>
        <w:footnoteReference w:id="10"/>
      </w:r>
      <w:r w:rsidRPr="00A01EC9">
        <w:rPr>
          <w:rFonts w:ascii="Open Sans" w:hAnsi="Open Sans" w:cs="Open Sans"/>
          <w:b/>
          <w:bCs/>
          <w:color w:val="000000"/>
        </w:rPr>
        <w:t>?</w:t>
      </w:r>
    </w:p>
    <w:p w14:paraId="3D192F0B" w14:textId="7241D976" w:rsidR="0000055E" w:rsidRPr="00A01EC9" w:rsidRDefault="0000055E" w:rsidP="00647D32">
      <w:pPr>
        <w:pStyle w:val="Akapitzlist"/>
        <w:numPr>
          <w:ilvl w:val="0"/>
          <w:numId w:val="38"/>
        </w:numPr>
        <w:tabs>
          <w:tab w:val="left" w:pos="0"/>
        </w:tabs>
        <w:outlineLvl w:val="2"/>
        <w:rPr>
          <w:rFonts w:ascii="Open Sans" w:hAnsi="Open Sans" w:cs="Open Sans"/>
          <w:b/>
          <w:bCs/>
          <w:iCs/>
          <w:color w:val="000000"/>
        </w:rPr>
      </w:pPr>
      <w:r w:rsidRPr="00A01EC9">
        <w:rPr>
          <w:rFonts w:ascii="Open Sans" w:hAnsi="Open Sans" w:cs="Open Sans"/>
          <w:b/>
          <w:bCs/>
          <w:iCs/>
          <w:color w:val="000000"/>
        </w:rPr>
        <w:t>TAK</w:t>
      </w:r>
    </w:p>
    <w:p w14:paraId="0A2E9B75" w14:textId="77777777" w:rsidR="00DD4426" w:rsidRPr="00A01EC9" w:rsidRDefault="0000055E" w:rsidP="004C2491">
      <w:pPr>
        <w:pStyle w:val="Akapitzlist"/>
        <w:numPr>
          <w:ilvl w:val="0"/>
          <w:numId w:val="38"/>
        </w:numPr>
        <w:tabs>
          <w:tab w:val="left" w:pos="0"/>
        </w:tabs>
        <w:outlineLvl w:val="2"/>
        <w:rPr>
          <w:rFonts w:ascii="Open Sans" w:hAnsi="Open Sans" w:cs="Open Sans"/>
          <w:b/>
          <w:bCs/>
          <w:iCs/>
          <w:color w:val="000000"/>
        </w:rPr>
      </w:pPr>
      <w:r w:rsidRPr="00A01EC9">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nie dotyczy "/>
      </w:tblPr>
      <w:tblGrid>
        <w:gridCol w:w="9067"/>
      </w:tblGrid>
      <w:tr w:rsidR="004C2491" w:rsidRPr="00A01EC9" w14:paraId="3CB0C3A9" w14:textId="77777777" w:rsidTr="005F7340">
        <w:tc>
          <w:tcPr>
            <w:tcW w:w="9067" w:type="dxa"/>
          </w:tcPr>
          <w:p w14:paraId="238DBE3C" w14:textId="77777777" w:rsidR="004C2491" w:rsidRPr="00A01EC9" w:rsidRDefault="004C2491" w:rsidP="00647D32">
            <w:pPr>
              <w:tabs>
                <w:tab w:val="left" w:pos="0"/>
              </w:tabs>
              <w:spacing w:after="0"/>
              <w:ind w:left="295" w:hanging="295"/>
              <w:rPr>
                <w:rFonts w:ascii="Open Sans" w:hAnsi="Open Sans" w:cs="Open Sans"/>
                <w:iCs/>
                <w:color w:val="000000"/>
              </w:rPr>
            </w:pPr>
            <w:r w:rsidRPr="00A01EC9">
              <w:rPr>
                <w:rFonts w:ascii="Open Sans" w:hAnsi="Open Sans" w:cs="Open Sans"/>
                <w:iCs/>
                <w:color w:val="000000"/>
              </w:rPr>
              <w:t>Pole opisowe – max. 2500 znaków.</w:t>
            </w:r>
          </w:p>
          <w:p w14:paraId="7FA01E21" w14:textId="794BD57A" w:rsidR="004C2491" w:rsidRPr="00A01EC9" w:rsidRDefault="004C2491" w:rsidP="00647D32">
            <w:pPr>
              <w:tabs>
                <w:tab w:val="left" w:pos="0"/>
              </w:tabs>
              <w:spacing w:after="0"/>
              <w:ind w:left="37" w:hanging="3"/>
              <w:rPr>
                <w:rFonts w:ascii="Open Sans" w:hAnsi="Open Sans" w:cs="Open Sans"/>
                <w:i/>
                <w:iCs/>
                <w:color w:val="000000"/>
              </w:rPr>
            </w:pPr>
            <w:r w:rsidRPr="00A01EC9">
              <w:rPr>
                <w:rFonts w:ascii="Open Sans" w:hAnsi="Open Sans" w:cs="Open Sans"/>
                <w:i/>
                <w:iCs/>
                <w:color w:val="000000"/>
              </w:rPr>
              <w:t>Nie dotyczy Typu projektu: FENX.01.05.</w:t>
            </w:r>
            <w:r w:rsidR="00EC2705">
              <w:rPr>
                <w:rFonts w:ascii="Open Sans" w:hAnsi="Open Sans" w:cs="Open Sans"/>
                <w:i/>
                <w:iCs/>
                <w:color w:val="000000"/>
              </w:rPr>
              <w:t>3</w:t>
            </w:r>
            <w:r w:rsidRPr="00A01EC9">
              <w:rPr>
                <w:rFonts w:ascii="Open Sans" w:hAnsi="Open Sans" w:cs="Open Sans"/>
                <w:i/>
                <w:iCs/>
                <w:color w:val="000000"/>
              </w:rPr>
              <w:t xml:space="preserve"> </w:t>
            </w:r>
            <w:r w:rsidR="00EC2705">
              <w:rPr>
                <w:rFonts w:ascii="Open Sans" w:hAnsi="Open Sans" w:cs="Open Sans"/>
                <w:i/>
                <w:iCs/>
                <w:color w:val="000000"/>
              </w:rPr>
              <w:t>Zwalczanie inwazyjnych gatunków obcych</w:t>
            </w:r>
            <w:r w:rsidR="00A01EC9" w:rsidRPr="00A01EC9">
              <w:rPr>
                <w:rFonts w:ascii="Open Sans" w:hAnsi="Open Sans" w:cs="Open Sans"/>
                <w:i/>
                <w:iCs/>
                <w:color w:val="000000"/>
              </w:rPr>
              <w:t>.</w:t>
            </w:r>
          </w:p>
        </w:tc>
      </w:tr>
    </w:tbl>
    <w:p w14:paraId="7D6F08EA" w14:textId="77777777" w:rsidR="00DD4426" w:rsidRPr="00A01EC9" w:rsidRDefault="00DD4426" w:rsidP="0013054C">
      <w:pPr>
        <w:keepNext/>
        <w:autoSpaceDE w:val="0"/>
        <w:autoSpaceDN w:val="0"/>
        <w:adjustRightInd w:val="0"/>
        <w:spacing w:before="120" w:after="120"/>
        <w:rPr>
          <w:rFonts w:ascii="Open Sans" w:hAnsi="Open Sans" w:cs="Open Sans"/>
          <w:b/>
          <w:bCs/>
          <w:iCs/>
          <w:color w:val="000000"/>
        </w:rPr>
      </w:pPr>
      <w:r w:rsidRPr="00A01EC9">
        <w:rPr>
          <w:rFonts w:ascii="Open Sans" w:hAnsi="Open Sans" w:cs="Open Sans"/>
          <w:b/>
          <w:bCs/>
          <w:iCs/>
          <w:color w:val="000000"/>
        </w:rPr>
        <w:t>Instrukcja</w:t>
      </w:r>
    </w:p>
    <w:p w14:paraId="27B5FB4F" w14:textId="1DB4B0EF" w:rsidR="005631A7" w:rsidRPr="00A01EC9" w:rsidRDefault="00DD0E7F" w:rsidP="00647D32">
      <w:pPr>
        <w:tabs>
          <w:tab w:val="left" w:pos="0"/>
        </w:tabs>
        <w:spacing w:after="60"/>
        <w:outlineLvl w:val="2"/>
        <w:rPr>
          <w:rFonts w:ascii="Open Sans" w:hAnsi="Open Sans" w:cs="Open Sans"/>
          <w:color w:val="000000"/>
          <w:sz w:val="20"/>
          <w:szCs w:val="20"/>
        </w:rPr>
      </w:pPr>
      <w:r w:rsidRPr="00A01EC9">
        <w:rPr>
          <w:rFonts w:ascii="Open Sans" w:hAnsi="Open Sans" w:cs="Open Sans"/>
          <w:color w:val="000000"/>
          <w:sz w:val="20"/>
          <w:szCs w:val="20"/>
        </w:rPr>
        <w:t xml:space="preserve">Gdy zaznaczono „TAK”: należy </w:t>
      </w:r>
      <w:r w:rsidR="005631A7" w:rsidRPr="00A01EC9">
        <w:rPr>
          <w:rFonts w:ascii="Open Sans" w:hAnsi="Open Sans" w:cs="Open Sans"/>
          <w:color w:val="000000"/>
          <w:sz w:val="20"/>
          <w:szCs w:val="20"/>
        </w:rPr>
        <w:t>przedstawić wskazane poniżej  dokumenty i skorzystać z</w:t>
      </w:r>
      <w:r w:rsidR="001625E7" w:rsidRPr="00A01EC9">
        <w:rPr>
          <w:rFonts w:ascii="Open Sans" w:hAnsi="Open Sans" w:cs="Open Sans"/>
          <w:color w:val="000000"/>
          <w:sz w:val="20"/>
          <w:szCs w:val="20"/>
        </w:rPr>
        <w:t> </w:t>
      </w:r>
      <w:r w:rsidR="005631A7" w:rsidRPr="00A01EC9">
        <w:rPr>
          <w:rFonts w:ascii="Open Sans" w:hAnsi="Open Sans" w:cs="Open Sans"/>
          <w:color w:val="000000"/>
          <w:sz w:val="20"/>
          <w:szCs w:val="20"/>
        </w:rPr>
        <w:t>poniższego pola tekstowego w celu przedstawienia dodatkowych informacji i wyjaśnień.</w:t>
      </w:r>
    </w:p>
    <w:p w14:paraId="69B28B14" w14:textId="77777777" w:rsidR="00DD0E7F" w:rsidRPr="00A01EC9" w:rsidRDefault="00DD0E7F" w:rsidP="00647D32">
      <w:pPr>
        <w:tabs>
          <w:tab w:val="left" w:pos="850"/>
        </w:tabs>
        <w:spacing w:after="60"/>
        <w:outlineLvl w:val="2"/>
        <w:rPr>
          <w:rFonts w:ascii="Open Sans" w:hAnsi="Open Sans" w:cs="Open Sans"/>
          <w:color w:val="000000"/>
          <w:sz w:val="20"/>
          <w:szCs w:val="20"/>
        </w:rPr>
      </w:pPr>
      <w:r w:rsidRPr="00A01EC9">
        <w:rPr>
          <w:rFonts w:ascii="Open Sans" w:hAnsi="Open Sans" w:cs="Open Sans"/>
          <w:color w:val="000000"/>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A01EC9">
        <w:rPr>
          <w:rFonts w:ascii="Open Sans" w:hAnsi="Open Sans" w:cs="Open Sans"/>
          <w:color w:val="000000"/>
          <w:sz w:val="20"/>
          <w:szCs w:val="20"/>
        </w:rPr>
        <w:t xml:space="preserve"> </w:t>
      </w:r>
      <w:r w:rsidRPr="00A01EC9">
        <w:rPr>
          <w:rFonts w:ascii="Open Sans" w:hAnsi="Open Sans" w:cs="Open Sans"/>
          <w:color w:val="000000"/>
          <w:sz w:val="20"/>
          <w:szCs w:val="20"/>
        </w:rPr>
        <w:t>zostało przeprowadzone należy załączyć</w:t>
      </w:r>
      <w:r w:rsidR="005631A7" w:rsidRPr="00A01EC9">
        <w:rPr>
          <w:rFonts w:ascii="Open Sans" w:hAnsi="Open Sans" w:cs="Open Sans"/>
          <w:color w:val="000000"/>
          <w:sz w:val="20"/>
          <w:szCs w:val="20"/>
        </w:rPr>
        <w:t xml:space="preserve"> </w:t>
      </w:r>
      <w:r w:rsidR="005631A7" w:rsidRPr="00A01EC9">
        <w:rPr>
          <w:rFonts w:ascii="Open Sans" w:hAnsi="Open Sans" w:cs="Open Sans"/>
          <w:iCs/>
          <w:color w:val="000000"/>
          <w:sz w:val="20"/>
          <w:szCs w:val="20"/>
        </w:rPr>
        <w:t>lub udostępnić w sposób wskazany przez właściwą instytucję</w:t>
      </w:r>
      <w:r w:rsidRPr="00A01EC9">
        <w:rPr>
          <w:rFonts w:ascii="Open Sans" w:hAnsi="Open Sans" w:cs="Open Sans"/>
          <w:color w:val="000000"/>
          <w:sz w:val="20"/>
          <w:szCs w:val="20"/>
        </w:rPr>
        <w:t xml:space="preserve"> </w:t>
      </w:r>
    </w:p>
    <w:p w14:paraId="018E793A" w14:textId="77777777" w:rsidR="00DD0E7F" w:rsidRPr="00A01EC9" w:rsidRDefault="00DD0E7F" w:rsidP="00647D32">
      <w:pPr>
        <w:numPr>
          <w:ilvl w:val="0"/>
          <w:numId w:val="14"/>
        </w:numPr>
        <w:spacing w:after="60"/>
        <w:ind w:left="284"/>
        <w:rPr>
          <w:rFonts w:ascii="Open Sans" w:hAnsi="Open Sans" w:cs="Open Sans"/>
          <w:color w:val="000000"/>
          <w:sz w:val="20"/>
          <w:szCs w:val="20"/>
        </w:rPr>
      </w:pPr>
      <w:r w:rsidRPr="00A01EC9">
        <w:rPr>
          <w:rFonts w:ascii="Open Sans" w:hAnsi="Open Sans" w:cs="Open Sans"/>
          <w:color w:val="000000"/>
          <w:sz w:val="20"/>
          <w:szCs w:val="20"/>
        </w:rPr>
        <w:t>streszczenie raportu OOŚ</w:t>
      </w:r>
      <w:r w:rsidR="00F62738" w:rsidRPr="00A01EC9">
        <w:rPr>
          <w:rFonts w:ascii="Open Sans" w:hAnsi="Open Sans" w:cs="Open Sans"/>
          <w:color w:val="000000"/>
          <w:sz w:val="20"/>
          <w:szCs w:val="20"/>
        </w:rPr>
        <w:t xml:space="preserve"> w</w:t>
      </w:r>
      <w:r w:rsidRPr="00A01EC9">
        <w:rPr>
          <w:rFonts w:ascii="Open Sans" w:hAnsi="Open Sans" w:cs="Open Sans"/>
          <w:color w:val="000000"/>
          <w:sz w:val="20"/>
          <w:szCs w:val="20"/>
        </w:rPr>
        <w:t xml:space="preserve"> język</w:t>
      </w:r>
      <w:r w:rsidR="00F62738" w:rsidRPr="00A01EC9">
        <w:rPr>
          <w:rFonts w:ascii="Open Sans" w:hAnsi="Open Sans" w:cs="Open Sans"/>
          <w:color w:val="000000"/>
          <w:sz w:val="20"/>
          <w:szCs w:val="20"/>
        </w:rPr>
        <w:t>u</w:t>
      </w:r>
      <w:r w:rsidRPr="00A01EC9">
        <w:rPr>
          <w:rFonts w:ascii="Open Sans" w:hAnsi="Open Sans" w:cs="Open Sans"/>
          <w:color w:val="000000"/>
          <w:sz w:val="20"/>
          <w:szCs w:val="20"/>
        </w:rPr>
        <w:t xml:space="preserve"> niespecjalistycznym albo cały raport OOŚ;</w:t>
      </w:r>
    </w:p>
    <w:p w14:paraId="51CD5C51" w14:textId="77777777" w:rsidR="00DD0E7F" w:rsidRPr="00A01EC9" w:rsidRDefault="00DD0E7F" w:rsidP="00647D32">
      <w:pPr>
        <w:numPr>
          <w:ilvl w:val="0"/>
          <w:numId w:val="14"/>
        </w:numPr>
        <w:spacing w:after="60"/>
        <w:ind w:left="284"/>
        <w:rPr>
          <w:rFonts w:ascii="Open Sans" w:hAnsi="Open Sans" w:cs="Open Sans"/>
          <w:color w:val="000000"/>
          <w:sz w:val="20"/>
          <w:szCs w:val="20"/>
        </w:rPr>
      </w:pPr>
      <w:r w:rsidRPr="00A01EC9">
        <w:rPr>
          <w:rFonts w:ascii="Open Sans" w:hAnsi="Open Sans" w:cs="Open Sans"/>
          <w:color w:val="000000"/>
          <w:sz w:val="20"/>
          <w:szCs w:val="20"/>
        </w:rPr>
        <w:t xml:space="preserve">informacje na temat konsultacji z organami ds. ochrony środowiska, ze społeczeństwem oraz w stosownych przypadkach z innymi państwami członkowskimi przeprowadzonych </w:t>
      </w:r>
    </w:p>
    <w:p w14:paraId="4E5B7CBF" w14:textId="6AA098F4" w:rsidR="00DD0E7F" w:rsidRPr="00A01EC9" w:rsidRDefault="0065597B" w:rsidP="00647D32">
      <w:pPr>
        <w:numPr>
          <w:ilvl w:val="0"/>
          <w:numId w:val="14"/>
        </w:numPr>
        <w:spacing w:after="60"/>
        <w:ind w:left="284"/>
        <w:rPr>
          <w:rFonts w:ascii="Open Sans" w:hAnsi="Open Sans" w:cs="Open Sans"/>
          <w:color w:val="000000"/>
          <w:sz w:val="20"/>
          <w:szCs w:val="20"/>
        </w:rPr>
      </w:pPr>
      <w:r w:rsidRPr="00A01EC9">
        <w:rPr>
          <w:rFonts w:ascii="Open Sans" w:hAnsi="Open Sans" w:cs="Open Sans"/>
          <w:color w:val="000000"/>
          <w:sz w:val="20"/>
          <w:szCs w:val="20"/>
        </w:rPr>
        <w:t xml:space="preserve">decyzje wymienione </w:t>
      </w:r>
      <w:r w:rsidR="00DD0E7F" w:rsidRPr="00A01EC9">
        <w:rPr>
          <w:rFonts w:ascii="Open Sans" w:hAnsi="Open Sans" w:cs="Open Sans"/>
          <w:color w:val="000000"/>
          <w:sz w:val="20"/>
          <w:szCs w:val="20"/>
        </w:rPr>
        <w:t xml:space="preserve">w art. </w:t>
      </w:r>
      <w:r w:rsidR="000F162C" w:rsidRPr="00A01EC9">
        <w:rPr>
          <w:rFonts w:ascii="Open Sans" w:hAnsi="Open Sans" w:cs="Open Sans"/>
          <w:color w:val="000000"/>
          <w:sz w:val="20"/>
          <w:szCs w:val="20"/>
        </w:rPr>
        <w:t xml:space="preserve">71 ust. 1, art. </w:t>
      </w:r>
      <w:r w:rsidR="00DD0E7F" w:rsidRPr="00A01EC9">
        <w:rPr>
          <w:rFonts w:ascii="Open Sans" w:hAnsi="Open Sans" w:cs="Open Sans"/>
          <w:color w:val="000000"/>
          <w:sz w:val="20"/>
          <w:szCs w:val="20"/>
        </w:rPr>
        <w:t>72 ust. 1 ustawy ooś lub dokonane zgłoszenia, o</w:t>
      </w:r>
      <w:r w:rsidR="001625E7" w:rsidRPr="00A01EC9">
        <w:rPr>
          <w:rFonts w:ascii="Open Sans" w:hAnsi="Open Sans" w:cs="Open Sans"/>
          <w:color w:val="000000"/>
          <w:sz w:val="20"/>
          <w:szCs w:val="20"/>
        </w:rPr>
        <w:t> </w:t>
      </w:r>
      <w:r w:rsidR="00DD0E7F" w:rsidRPr="00A01EC9">
        <w:rPr>
          <w:rFonts w:ascii="Open Sans" w:hAnsi="Open Sans" w:cs="Open Sans"/>
          <w:color w:val="000000"/>
          <w:sz w:val="20"/>
          <w:szCs w:val="20"/>
        </w:rPr>
        <w:t>których mowa w art. 72 ust. 1a</w:t>
      </w:r>
      <w:r w:rsidRPr="00A01EC9">
        <w:rPr>
          <w:rFonts w:ascii="Open Sans" w:hAnsi="Open Sans" w:cs="Open Sans"/>
          <w:color w:val="000000"/>
          <w:sz w:val="20"/>
          <w:szCs w:val="20"/>
        </w:rPr>
        <w:t>, wraz z informacją potwierdzającą ich poprawne podanie do</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publicznej wiadomości dokonane w trybie ustawy ooś.</w:t>
      </w:r>
    </w:p>
    <w:p w14:paraId="26CD9137" w14:textId="77777777" w:rsidR="005631A7" w:rsidRPr="00A01EC9" w:rsidRDefault="003222BB" w:rsidP="00647D32">
      <w:pPr>
        <w:spacing w:after="60"/>
        <w:rPr>
          <w:rFonts w:ascii="Open Sans" w:hAnsi="Open Sans" w:cs="Open Sans"/>
          <w:color w:val="000000"/>
          <w:sz w:val="20"/>
          <w:szCs w:val="20"/>
        </w:rPr>
      </w:pPr>
      <w:r w:rsidRPr="00A01EC9">
        <w:rPr>
          <w:rFonts w:ascii="Open Sans" w:hAnsi="Open Sans" w:cs="Open Sans"/>
          <w:color w:val="000000"/>
          <w:sz w:val="20"/>
          <w:szCs w:val="20"/>
        </w:rPr>
        <w:t>Jeżeli postępowanie w sprawie oceny oddziaływania na środowisko nie zostało przeprowadzone</w:t>
      </w:r>
      <w:r w:rsidR="005631A7" w:rsidRPr="00A01EC9">
        <w:rPr>
          <w:rFonts w:ascii="Open Sans" w:hAnsi="Open Sans" w:cs="Open Sans"/>
          <w:color w:val="000000"/>
          <w:sz w:val="20"/>
          <w:szCs w:val="20"/>
        </w:rPr>
        <w:t>, należy podać następujące informacje</w:t>
      </w:r>
      <w:r w:rsidR="0011402F" w:rsidRPr="00A01EC9">
        <w:rPr>
          <w:rStyle w:val="Odwoanieprzypisudolnego"/>
          <w:rFonts w:ascii="Open Sans" w:hAnsi="Open Sans" w:cs="Open Sans"/>
          <w:color w:val="000000"/>
          <w:sz w:val="20"/>
          <w:szCs w:val="20"/>
        </w:rPr>
        <w:footnoteReference w:id="11"/>
      </w:r>
      <w:r w:rsidR="005631A7" w:rsidRPr="00A01EC9">
        <w:rPr>
          <w:rFonts w:ascii="Open Sans" w:hAnsi="Open Sans" w:cs="Open Sans"/>
          <w:color w:val="000000"/>
          <w:sz w:val="20"/>
          <w:szCs w:val="20"/>
        </w:rPr>
        <w:t>:</w:t>
      </w:r>
    </w:p>
    <w:p w14:paraId="3748BF0D" w14:textId="77777777" w:rsidR="005631A7" w:rsidRPr="00A01EC9" w:rsidRDefault="005631A7" w:rsidP="00647D32">
      <w:pPr>
        <w:numPr>
          <w:ilvl w:val="0"/>
          <w:numId w:val="28"/>
        </w:numPr>
        <w:spacing w:after="60"/>
        <w:ind w:left="426"/>
        <w:rPr>
          <w:rFonts w:ascii="Open Sans" w:hAnsi="Open Sans" w:cs="Open Sans"/>
          <w:color w:val="000000"/>
          <w:sz w:val="20"/>
          <w:szCs w:val="20"/>
        </w:rPr>
      </w:pPr>
      <w:r w:rsidRPr="00A01EC9">
        <w:rPr>
          <w:rFonts w:ascii="Open Sans" w:hAnsi="Open Sans" w:cs="Open Sans"/>
          <w:color w:val="000000"/>
          <w:sz w:val="20"/>
          <w:szCs w:val="20"/>
        </w:rPr>
        <w:t>ustalenie wymagane w art. 84 ust. 1 ustawy ooś;</w:t>
      </w:r>
    </w:p>
    <w:p w14:paraId="7CD627EA" w14:textId="77777777" w:rsidR="005631A7" w:rsidRPr="00A01EC9" w:rsidRDefault="005631A7" w:rsidP="00647D32">
      <w:pPr>
        <w:numPr>
          <w:ilvl w:val="0"/>
          <w:numId w:val="28"/>
        </w:numPr>
        <w:spacing w:after="60"/>
        <w:ind w:left="426"/>
        <w:rPr>
          <w:rFonts w:ascii="Open Sans" w:hAnsi="Open Sans" w:cs="Open Sans"/>
          <w:color w:val="000000"/>
          <w:sz w:val="20"/>
          <w:szCs w:val="20"/>
        </w:rPr>
      </w:pPr>
      <w:r w:rsidRPr="00A01EC9">
        <w:rPr>
          <w:rFonts w:ascii="Open Sans" w:hAnsi="Open Sans" w:cs="Open Sans"/>
          <w:color w:val="000000"/>
          <w:sz w:val="20"/>
          <w:szCs w:val="20"/>
        </w:rPr>
        <w:lastRenderedPageBreak/>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3EC6462D" w14:textId="0ED4E494" w:rsidR="005631A7" w:rsidRPr="00A01EC9" w:rsidRDefault="005631A7" w:rsidP="00647D32">
      <w:pPr>
        <w:numPr>
          <w:ilvl w:val="0"/>
          <w:numId w:val="28"/>
        </w:numPr>
        <w:spacing w:after="60"/>
        <w:ind w:left="426"/>
        <w:rPr>
          <w:rFonts w:ascii="Open Sans" w:hAnsi="Open Sans" w:cs="Open Sans"/>
          <w:color w:val="000000"/>
          <w:sz w:val="20"/>
          <w:szCs w:val="20"/>
        </w:rPr>
      </w:pPr>
      <w:r w:rsidRPr="00A01EC9">
        <w:rPr>
          <w:rFonts w:ascii="Open Sans" w:hAnsi="Open Sans" w:cs="Open Sans"/>
          <w:color w:val="000000"/>
          <w:sz w:val="20"/>
          <w:szCs w:val="20"/>
        </w:rPr>
        <w:t xml:space="preserve">wyjaśnienie powodów, dla których projekt nie ma znaczących skutków środowiskowych, biorąc pod uwagę odpowiednie kryteria selekcji określone w art. 63 </w:t>
      </w:r>
      <w:r w:rsidR="00555C5F" w:rsidRPr="00A01EC9">
        <w:rPr>
          <w:rFonts w:ascii="Open Sans" w:hAnsi="Open Sans" w:cs="Open Sans"/>
          <w:color w:val="000000"/>
          <w:sz w:val="20"/>
          <w:szCs w:val="20"/>
        </w:rPr>
        <w:t xml:space="preserve">ust. 1 </w:t>
      </w:r>
      <w:r w:rsidRPr="00A01EC9">
        <w:rPr>
          <w:rFonts w:ascii="Open Sans" w:hAnsi="Open Sans" w:cs="Open Sans"/>
          <w:color w:val="000000"/>
          <w:sz w:val="20"/>
          <w:szCs w:val="20"/>
        </w:rPr>
        <w:t>ustawy ooś (nie</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ma konieczności przedstawienia przedmiotowych informacji, jeżeli zawarto je już w</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decyzji wspomnianej w pkt a) powyżej).</w:t>
      </w:r>
    </w:p>
    <w:p w14:paraId="577F0416" w14:textId="77777777" w:rsidR="00DD4426" w:rsidRPr="00A01EC9" w:rsidRDefault="00DD0E7F" w:rsidP="00647D32">
      <w:pPr>
        <w:spacing w:after="60"/>
        <w:rPr>
          <w:rFonts w:ascii="Open Sans" w:hAnsi="Open Sans" w:cs="Open Sans"/>
          <w:color w:val="000000"/>
          <w:sz w:val="20"/>
          <w:szCs w:val="20"/>
        </w:rPr>
      </w:pPr>
      <w:r w:rsidRPr="00A01EC9">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sidRPr="00A01EC9">
        <w:rPr>
          <w:rFonts w:ascii="Open Sans" w:hAnsi="Open Sans" w:cs="Open Sans"/>
          <w:color w:val="000000"/>
          <w:sz w:val="20"/>
          <w:szCs w:val="20"/>
        </w:rPr>
        <w:t xml:space="preserve">z wydanych rozstrzygnięć administracyjnych. </w:t>
      </w:r>
    </w:p>
    <w:p w14:paraId="3ECCB4BB" w14:textId="77777777" w:rsidR="00D246B8" w:rsidRPr="00A01EC9" w:rsidRDefault="00E45945" w:rsidP="00647D32">
      <w:pPr>
        <w:spacing w:after="60"/>
        <w:rPr>
          <w:rFonts w:ascii="Open Sans" w:hAnsi="Open Sans" w:cs="Open Sans"/>
          <w:color w:val="000000"/>
          <w:sz w:val="20"/>
          <w:szCs w:val="20"/>
        </w:rPr>
      </w:pPr>
      <w:r w:rsidRPr="00A01EC9">
        <w:rPr>
          <w:rFonts w:ascii="Open Sans" w:hAnsi="Open Sans" w:cs="Open Sans"/>
          <w:color w:val="000000"/>
          <w:sz w:val="20"/>
          <w:szCs w:val="20"/>
        </w:rPr>
        <w:t>Należy wykazać również, że podziału inwestycji na mniejsze zamierzenia nie skutkują obejściem zakazu tzw. salami slicing (wyrok T</w:t>
      </w:r>
      <w:r w:rsidR="00C90B86" w:rsidRPr="00A01EC9">
        <w:rPr>
          <w:rFonts w:ascii="Open Sans" w:hAnsi="Open Sans" w:cs="Open Sans"/>
          <w:color w:val="000000"/>
          <w:sz w:val="20"/>
          <w:szCs w:val="20"/>
        </w:rPr>
        <w:t xml:space="preserve">rybunału </w:t>
      </w:r>
      <w:r w:rsidRPr="00A01EC9">
        <w:rPr>
          <w:rFonts w:ascii="Open Sans" w:hAnsi="Open Sans" w:cs="Open Sans"/>
          <w:color w:val="000000"/>
          <w:sz w:val="20"/>
          <w:szCs w:val="20"/>
        </w:rPr>
        <w:t>S</w:t>
      </w:r>
      <w:r w:rsidR="00C90B86" w:rsidRPr="00A01EC9">
        <w:rPr>
          <w:rFonts w:ascii="Open Sans" w:hAnsi="Open Sans" w:cs="Open Sans"/>
          <w:color w:val="000000"/>
          <w:sz w:val="20"/>
          <w:szCs w:val="20"/>
        </w:rPr>
        <w:t>prawiedliwości z 16.09.2004 w sprawie C-227/01 Komisja przeciwko Królestwu Hiszpanii).</w:t>
      </w:r>
    </w:p>
    <w:p w14:paraId="4E3E439F" w14:textId="343650E4" w:rsidR="003222BB" w:rsidRPr="00A01EC9" w:rsidRDefault="003222BB" w:rsidP="00647D32">
      <w:pPr>
        <w:spacing w:after="60"/>
        <w:rPr>
          <w:rFonts w:ascii="Open Sans" w:hAnsi="Open Sans" w:cs="Open Sans"/>
          <w:color w:val="000000"/>
          <w:sz w:val="20"/>
          <w:szCs w:val="20"/>
        </w:rPr>
      </w:pPr>
      <w:r w:rsidRPr="00A01EC9">
        <w:rPr>
          <w:rFonts w:ascii="Open Sans" w:hAnsi="Open Sans" w:cs="Open Sans"/>
          <w:color w:val="000000"/>
          <w:sz w:val="20"/>
          <w:szCs w:val="20"/>
        </w:rPr>
        <w:t xml:space="preserve">Jeżeli zaznaczono „NIE” i realizowane przedsięwzięcie lub przedsięwzięcia </w:t>
      </w:r>
      <w:r w:rsidR="00E00698" w:rsidRPr="00A01EC9">
        <w:rPr>
          <w:rFonts w:ascii="Open Sans" w:hAnsi="Open Sans" w:cs="Open Sans"/>
          <w:color w:val="000000"/>
          <w:sz w:val="20"/>
          <w:szCs w:val="20"/>
        </w:rPr>
        <w:t>nie są ujęte w</w:t>
      </w:r>
      <w:r w:rsidR="001625E7" w:rsidRPr="00A01EC9">
        <w:rPr>
          <w:rFonts w:ascii="Open Sans" w:hAnsi="Open Sans" w:cs="Open Sans"/>
          <w:color w:val="000000"/>
          <w:sz w:val="20"/>
          <w:szCs w:val="20"/>
        </w:rPr>
        <w:t> </w:t>
      </w:r>
      <w:r w:rsidR="00E00698" w:rsidRPr="00A01EC9">
        <w:rPr>
          <w:rFonts w:ascii="Open Sans" w:hAnsi="Open Sans" w:cs="Open Sans"/>
          <w:color w:val="000000"/>
          <w:sz w:val="20"/>
          <w:szCs w:val="20"/>
        </w:rPr>
        <w:t>załączniku I lub II do Dyrektywy Parlamentu Europejskiego i Rady 2011/92/UE lub też nie są</w:t>
      </w:r>
      <w:r w:rsidR="001625E7" w:rsidRPr="00A01EC9">
        <w:rPr>
          <w:rFonts w:ascii="Open Sans" w:hAnsi="Open Sans" w:cs="Open Sans"/>
          <w:color w:val="000000"/>
          <w:sz w:val="20"/>
          <w:szCs w:val="20"/>
        </w:rPr>
        <w:t> </w:t>
      </w:r>
      <w:r w:rsidR="00E00698" w:rsidRPr="00A01EC9">
        <w:rPr>
          <w:rFonts w:ascii="Open Sans" w:hAnsi="Open Sans" w:cs="Open Sans"/>
          <w:color w:val="000000"/>
          <w:sz w:val="20"/>
          <w:szCs w:val="20"/>
        </w:rPr>
        <w:t>ujęte wg prawa krajowego jako przedsięwzięcia mogące zawsze lub też potencjalnie znacząco oddziaływać na środowisko należy przedstawić stosowne wyjaśnienia w tym zakresie.</w:t>
      </w:r>
    </w:p>
    <w:p w14:paraId="45B514DC" w14:textId="77777777" w:rsidR="00356653" w:rsidRPr="00A01EC9" w:rsidRDefault="00B96B5F" w:rsidP="00647D32">
      <w:pPr>
        <w:keepNext/>
        <w:numPr>
          <w:ilvl w:val="0"/>
          <w:numId w:val="5"/>
        </w:numPr>
        <w:spacing w:before="240" w:after="120"/>
        <w:ind w:left="283" w:hanging="357"/>
        <w:rPr>
          <w:rFonts w:ascii="Open Sans" w:hAnsi="Open Sans" w:cs="Open Sans"/>
          <w:b/>
          <w:bCs/>
          <w:color w:val="000000"/>
        </w:rPr>
      </w:pPr>
      <w:r w:rsidRPr="00A01EC9">
        <w:rPr>
          <w:rFonts w:ascii="Open Sans" w:hAnsi="Open Sans" w:cs="Open Sans"/>
          <w:b/>
          <w:bCs/>
          <w:color w:val="000000"/>
        </w:rPr>
        <w:t>Stan przygotowania projektu na moment składania wniosku o dofinansowanie (umowy o roboty budowlane i kontrakty Buduj, Zaprojektuj Buduj itp.)</w:t>
      </w:r>
    </w:p>
    <w:tbl>
      <w:tblPr>
        <w:tblStyle w:val="Tabela-Siatka"/>
        <w:tblW w:w="0" w:type="auto"/>
        <w:tblInd w:w="-5" w:type="dxa"/>
        <w:tblLook w:val="04A0" w:firstRow="1" w:lastRow="0" w:firstColumn="1" w:lastColumn="0" w:noHBand="0" w:noVBand="1"/>
        <w:tblCaption w:val="nie dotyczy "/>
      </w:tblPr>
      <w:tblGrid>
        <w:gridCol w:w="9067"/>
      </w:tblGrid>
      <w:tr w:rsidR="004C2491" w:rsidRPr="00A01EC9" w14:paraId="6F1B28D8" w14:textId="77777777" w:rsidTr="005F7340">
        <w:tc>
          <w:tcPr>
            <w:tcW w:w="9067" w:type="dxa"/>
          </w:tcPr>
          <w:p w14:paraId="2D633F52" w14:textId="77777777" w:rsidR="004C2491" w:rsidRPr="00A01EC9" w:rsidRDefault="004C2491" w:rsidP="00647D32">
            <w:pPr>
              <w:tabs>
                <w:tab w:val="left" w:pos="0"/>
              </w:tabs>
              <w:spacing w:after="0"/>
              <w:ind w:left="295" w:hanging="295"/>
              <w:rPr>
                <w:rFonts w:ascii="Open Sans" w:hAnsi="Open Sans" w:cs="Open Sans"/>
                <w:iCs/>
                <w:color w:val="000000"/>
              </w:rPr>
            </w:pPr>
            <w:bookmarkStart w:id="7" w:name="_Hlk149038845"/>
            <w:r w:rsidRPr="00A01EC9">
              <w:rPr>
                <w:rFonts w:ascii="Open Sans" w:hAnsi="Open Sans" w:cs="Open Sans"/>
                <w:iCs/>
                <w:color w:val="000000"/>
              </w:rPr>
              <w:t>Pole opisowe – max. 2500 znaków.</w:t>
            </w:r>
          </w:p>
          <w:p w14:paraId="13BDB025" w14:textId="4F325847" w:rsidR="004C2491" w:rsidRPr="00A01EC9" w:rsidRDefault="00713B18" w:rsidP="00647D32">
            <w:pPr>
              <w:spacing w:after="0"/>
              <w:ind w:left="37" w:hanging="3"/>
              <w:rPr>
                <w:rFonts w:ascii="Open Sans" w:hAnsi="Open Sans" w:cs="Open Sans"/>
                <w:i/>
                <w:iCs/>
                <w:color w:val="000000"/>
              </w:rPr>
            </w:pPr>
            <w:r>
              <w:rPr>
                <w:rFonts w:ascii="Open Sans" w:hAnsi="Open Sans" w:cs="Open Sans"/>
                <w:i/>
                <w:iCs/>
                <w:color w:val="000000"/>
              </w:rPr>
              <w:t>Nie dotyczy</w:t>
            </w:r>
            <w:r w:rsidR="00711996">
              <w:rPr>
                <w:rFonts w:ascii="Open Sans" w:hAnsi="Open Sans" w:cs="Open Sans"/>
                <w:i/>
                <w:iCs/>
                <w:color w:val="000000"/>
              </w:rPr>
              <w:t xml:space="preserve"> Typu projektu: FENX.01.05.3 Zwalczanie inwazyjnych gatunków obcych </w:t>
            </w:r>
          </w:p>
        </w:tc>
      </w:tr>
    </w:tbl>
    <w:bookmarkEnd w:id="7"/>
    <w:p w14:paraId="6CEC9E9B" w14:textId="77777777" w:rsidR="00DD4426" w:rsidRPr="00A01EC9" w:rsidRDefault="00DD4426" w:rsidP="00647D32">
      <w:pPr>
        <w:tabs>
          <w:tab w:val="left" w:pos="850"/>
        </w:tabs>
        <w:spacing w:before="120" w:after="120"/>
        <w:outlineLvl w:val="2"/>
        <w:rPr>
          <w:rFonts w:ascii="Open Sans" w:hAnsi="Open Sans" w:cs="Open Sans"/>
          <w:b/>
          <w:bCs/>
          <w:color w:val="000000"/>
        </w:rPr>
      </w:pPr>
      <w:r w:rsidRPr="00A01EC9">
        <w:rPr>
          <w:rFonts w:ascii="Open Sans" w:hAnsi="Open Sans" w:cs="Open Sans"/>
          <w:b/>
          <w:bCs/>
          <w:color w:val="000000"/>
        </w:rPr>
        <w:t>Instrukcja</w:t>
      </w:r>
    </w:p>
    <w:p w14:paraId="4C8D957F" w14:textId="3BFD2F90" w:rsidR="005631A7" w:rsidRPr="00A01EC9" w:rsidRDefault="005631A7" w:rsidP="00713B18">
      <w:pPr>
        <w:tabs>
          <w:tab w:val="left" w:pos="850"/>
        </w:tabs>
        <w:spacing w:after="60"/>
        <w:outlineLvl w:val="2"/>
        <w:rPr>
          <w:rFonts w:ascii="Open Sans" w:hAnsi="Open Sans" w:cs="Open Sans"/>
          <w:color w:val="000000"/>
          <w:sz w:val="20"/>
          <w:szCs w:val="20"/>
        </w:rPr>
      </w:pPr>
      <w:r w:rsidRPr="00A01EC9">
        <w:rPr>
          <w:rFonts w:ascii="Open Sans" w:hAnsi="Open Sans" w:cs="Open Sans"/>
          <w:color w:val="000000"/>
          <w:sz w:val="20"/>
          <w:szCs w:val="20"/>
        </w:rPr>
        <w:t>Należy przedstawić stan zaawansowania przygotowań z uwzględnieniem zawartych lub planowanych do zawarcia umów z wykonawcami np. robót budowlanych w podziale na</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przedsięwzięcia lub kontrakty.</w:t>
      </w:r>
    </w:p>
    <w:p w14:paraId="6EAD0645" w14:textId="77777777" w:rsidR="00356653" w:rsidRPr="00A01EC9" w:rsidRDefault="005631A7" w:rsidP="00647D32">
      <w:pPr>
        <w:tabs>
          <w:tab w:val="left" w:pos="850"/>
        </w:tabs>
        <w:spacing w:after="60"/>
        <w:outlineLvl w:val="2"/>
        <w:rPr>
          <w:rFonts w:ascii="Open Sans" w:hAnsi="Open Sans" w:cs="Open Sans"/>
          <w:color w:val="000000"/>
          <w:sz w:val="20"/>
          <w:szCs w:val="20"/>
        </w:rPr>
      </w:pPr>
      <w:r w:rsidRPr="00A01EC9">
        <w:rPr>
          <w:rFonts w:ascii="Open Sans" w:hAnsi="Open Sans" w:cs="Open Sans"/>
          <w:color w:val="000000"/>
          <w:sz w:val="20"/>
          <w:szCs w:val="20"/>
        </w:rPr>
        <w:t xml:space="preserve">Jednocześnie należy potwierdzić, że w przypadku rozpoczęcia robót budowlanych poprzedzone one zostały uzyskaniem stosownej decyzji. </w:t>
      </w:r>
      <w:r w:rsidR="00B96B5F" w:rsidRPr="00A01EC9">
        <w:rPr>
          <w:rFonts w:ascii="Open Sans" w:hAnsi="Open Sans" w:cs="Open Sans"/>
          <w:color w:val="000000"/>
          <w:sz w:val="20"/>
          <w:szCs w:val="20"/>
        </w:rPr>
        <w:t>W przypadku zgłoszenia robót budowlanych wniosek wypełnia się analogicznie.</w:t>
      </w:r>
    </w:p>
    <w:p w14:paraId="7ED67CCC" w14:textId="77777777" w:rsidR="00B96B5F" w:rsidRPr="00A01EC9" w:rsidRDefault="00602AA7" w:rsidP="00D677C1">
      <w:pPr>
        <w:keepNext/>
        <w:numPr>
          <w:ilvl w:val="0"/>
          <w:numId w:val="5"/>
        </w:numPr>
        <w:spacing w:before="360" w:after="240"/>
        <w:ind w:left="284" w:hanging="357"/>
        <w:rPr>
          <w:rFonts w:ascii="Open Sans" w:hAnsi="Open Sans" w:cs="Open Sans"/>
          <w:b/>
          <w:bCs/>
          <w:color w:val="000000"/>
        </w:rPr>
      </w:pPr>
      <w:r w:rsidRPr="00A01EC9">
        <w:rPr>
          <w:rFonts w:ascii="Open Sans" w:hAnsi="Open Sans" w:cs="Open Sans"/>
          <w:b/>
          <w:bCs/>
          <w:color w:val="000000"/>
        </w:rPr>
        <w:t>Stan przygotowania projektu na moment składania wniosku o dofinansowanie (decyzje administracyjne)</w:t>
      </w:r>
    </w:p>
    <w:tbl>
      <w:tblPr>
        <w:tblStyle w:val="Tabela-Siatka"/>
        <w:tblW w:w="0" w:type="auto"/>
        <w:tblInd w:w="-5" w:type="dxa"/>
        <w:tblLook w:val="04A0" w:firstRow="1" w:lastRow="0" w:firstColumn="1" w:lastColumn="0" w:noHBand="0" w:noVBand="1"/>
        <w:tblCaption w:val="Stan przygotowania projektu na moment składania wniosku o dofinansowanie (decyzje administracyjne)"/>
        <w:tblDescription w:val="Pole opisowe"/>
      </w:tblPr>
      <w:tblGrid>
        <w:gridCol w:w="9067"/>
      </w:tblGrid>
      <w:tr w:rsidR="004C2491" w:rsidRPr="00A01EC9" w14:paraId="12580A04" w14:textId="77777777" w:rsidTr="005F7340">
        <w:tc>
          <w:tcPr>
            <w:tcW w:w="9067" w:type="dxa"/>
          </w:tcPr>
          <w:p w14:paraId="11C6F53B" w14:textId="77777777" w:rsidR="004C2491" w:rsidRPr="00A01EC9" w:rsidRDefault="004C2491" w:rsidP="00647D32">
            <w:pPr>
              <w:tabs>
                <w:tab w:val="left" w:pos="0"/>
              </w:tabs>
              <w:spacing w:after="0"/>
              <w:ind w:left="295" w:hanging="295"/>
              <w:rPr>
                <w:rFonts w:ascii="Open Sans" w:hAnsi="Open Sans" w:cs="Open Sans"/>
                <w:iCs/>
                <w:color w:val="000000"/>
              </w:rPr>
            </w:pPr>
            <w:r w:rsidRPr="00A01EC9">
              <w:rPr>
                <w:rFonts w:ascii="Open Sans" w:hAnsi="Open Sans" w:cs="Open Sans"/>
                <w:iCs/>
                <w:color w:val="000000"/>
              </w:rPr>
              <w:t>Pole opisowe – max. 2500 znaków.</w:t>
            </w:r>
          </w:p>
          <w:p w14:paraId="22328C6C" w14:textId="77777777" w:rsidR="004C2491" w:rsidRDefault="004C2491" w:rsidP="00647D32">
            <w:pPr>
              <w:tabs>
                <w:tab w:val="left" w:pos="0"/>
              </w:tabs>
              <w:spacing w:after="0"/>
              <w:ind w:left="37" w:hanging="37"/>
              <w:rPr>
                <w:rFonts w:ascii="Open Sans" w:hAnsi="Open Sans" w:cs="Open Sans"/>
                <w:iCs/>
                <w:color w:val="000000"/>
              </w:rPr>
            </w:pPr>
          </w:p>
          <w:p w14:paraId="4A3C9CCC" w14:textId="77777777" w:rsidR="00B10A98" w:rsidRPr="00A01EC9" w:rsidRDefault="00B10A98" w:rsidP="00647D32">
            <w:pPr>
              <w:tabs>
                <w:tab w:val="left" w:pos="0"/>
              </w:tabs>
              <w:spacing w:after="0"/>
              <w:ind w:left="37" w:hanging="37"/>
              <w:rPr>
                <w:rFonts w:ascii="Open Sans" w:hAnsi="Open Sans" w:cs="Open Sans"/>
                <w:iCs/>
                <w:color w:val="000000"/>
              </w:rPr>
            </w:pPr>
          </w:p>
        </w:tc>
      </w:tr>
    </w:tbl>
    <w:p w14:paraId="768FE6CF" w14:textId="77777777" w:rsidR="008468B9" w:rsidRDefault="008468B9" w:rsidP="00647D32">
      <w:pPr>
        <w:spacing w:before="120" w:after="120"/>
        <w:rPr>
          <w:rFonts w:ascii="Open Sans" w:hAnsi="Open Sans" w:cs="Open Sans"/>
          <w:b/>
          <w:bCs/>
          <w:color w:val="000000"/>
        </w:rPr>
      </w:pPr>
    </w:p>
    <w:p w14:paraId="70038F33" w14:textId="77777777" w:rsidR="008468B9" w:rsidRDefault="008468B9" w:rsidP="00647D32">
      <w:pPr>
        <w:spacing w:before="120" w:after="120"/>
        <w:rPr>
          <w:rFonts w:ascii="Open Sans" w:hAnsi="Open Sans" w:cs="Open Sans"/>
          <w:b/>
          <w:bCs/>
          <w:color w:val="000000"/>
        </w:rPr>
      </w:pPr>
    </w:p>
    <w:p w14:paraId="643B0AAF" w14:textId="09968F49" w:rsidR="00DD4426" w:rsidRPr="00A01EC9" w:rsidRDefault="00DD4426" w:rsidP="00647D32">
      <w:pPr>
        <w:spacing w:before="120" w:after="120"/>
        <w:rPr>
          <w:rFonts w:ascii="Open Sans" w:hAnsi="Open Sans" w:cs="Open Sans"/>
          <w:b/>
          <w:bCs/>
          <w:color w:val="000000"/>
        </w:rPr>
      </w:pPr>
      <w:r w:rsidRPr="00A01EC9">
        <w:rPr>
          <w:rFonts w:ascii="Open Sans" w:hAnsi="Open Sans" w:cs="Open Sans"/>
          <w:b/>
          <w:bCs/>
          <w:color w:val="000000"/>
        </w:rPr>
        <w:lastRenderedPageBreak/>
        <w:t>Instrukcja</w:t>
      </w:r>
    </w:p>
    <w:p w14:paraId="4815D8A1" w14:textId="281DD596" w:rsidR="00602AA7" w:rsidRPr="00A01EC9" w:rsidRDefault="00602AA7" w:rsidP="00647D32">
      <w:pPr>
        <w:spacing w:after="60"/>
        <w:rPr>
          <w:rFonts w:ascii="Open Sans" w:hAnsi="Open Sans" w:cs="Open Sans"/>
          <w:color w:val="000000"/>
          <w:sz w:val="20"/>
          <w:szCs w:val="20"/>
        </w:rPr>
      </w:pPr>
      <w:r w:rsidRPr="00A01EC9">
        <w:rPr>
          <w:rFonts w:ascii="Open Sans" w:hAnsi="Open Sans" w:cs="Open Sans"/>
          <w:color w:val="000000"/>
          <w:sz w:val="20"/>
          <w:szCs w:val="20"/>
        </w:rPr>
        <w:t xml:space="preserve">Należy wskazać daty złożenia wniosków o wydanie albo daty uzyskania decyzji administracyjnych </w:t>
      </w:r>
      <w:r w:rsidR="00D92CF1" w:rsidRPr="00A01EC9">
        <w:rPr>
          <w:rFonts w:ascii="Open Sans" w:hAnsi="Open Sans" w:cs="Open Sans"/>
          <w:color w:val="000000"/>
          <w:sz w:val="20"/>
          <w:szCs w:val="20"/>
        </w:rPr>
        <w:t>określonych w art. 72 ust. 1 ustawy ooś oraz art. 5 pkt 12 Prawa budowlanego (pozwoleń na</w:t>
      </w:r>
      <w:r w:rsidR="001625E7" w:rsidRPr="00A01EC9">
        <w:rPr>
          <w:rFonts w:ascii="Open Sans" w:hAnsi="Open Sans" w:cs="Open Sans"/>
          <w:color w:val="000000"/>
          <w:sz w:val="20"/>
          <w:szCs w:val="20"/>
        </w:rPr>
        <w:t> </w:t>
      </w:r>
      <w:r w:rsidR="00D92CF1" w:rsidRPr="00A01EC9">
        <w:rPr>
          <w:rFonts w:ascii="Open Sans" w:hAnsi="Open Sans" w:cs="Open Sans"/>
          <w:color w:val="000000"/>
          <w:sz w:val="20"/>
          <w:szCs w:val="20"/>
        </w:rPr>
        <w:t xml:space="preserve">budowę, ZRID itp.) oraz zmian tych decyzji  </w:t>
      </w:r>
      <w:r w:rsidRPr="00A01EC9">
        <w:rPr>
          <w:rFonts w:ascii="Open Sans" w:hAnsi="Open Sans" w:cs="Open Sans"/>
          <w:color w:val="000000"/>
          <w:sz w:val="20"/>
          <w:szCs w:val="20"/>
        </w:rPr>
        <w:t>dla przedsięwzięć realizowanych w ramach projektu oraz określić ich aktualny status (ostateczna, ostateczna zaskarżona odwołaniem, ostateczna zaskarżona skargą do WSA, ostateczna zaskarżona skargą do NSA, prawomocna).</w:t>
      </w:r>
    </w:p>
    <w:p w14:paraId="09247866" w14:textId="77777777" w:rsidR="00D246B8" w:rsidRPr="00A01EC9" w:rsidRDefault="00602AA7" w:rsidP="00647D32">
      <w:pPr>
        <w:spacing w:after="60"/>
        <w:rPr>
          <w:rFonts w:ascii="Open Sans" w:hAnsi="Open Sans" w:cs="Open Sans"/>
          <w:color w:val="000000"/>
          <w:sz w:val="20"/>
          <w:szCs w:val="20"/>
        </w:rPr>
      </w:pPr>
      <w:r w:rsidRPr="00A01EC9">
        <w:rPr>
          <w:rFonts w:ascii="Open Sans" w:hAnsi="Open Sans" w:cs="Open Sans"/>
          <w:color w:val="000000"/>
          <w:sz w:val="20"/>
          <w:szCs w:val="20"/>
        </w:rPr>
        <w:t>W przypadku</w:t>
      </w:r>
      <w:r w:rsidR="00D246B8" w:rsidRPr="00A01EC9">
        <w:rPr>
          <w:rFonts w:ascii="Open Sans" w:hAnsi="Open Sans" w:cs="Open Sans"/>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572BA7B6" w14:textId="21AD8240" w:rsidR="00D246B8" w:rsidRPr="00A01EC9" w:rsidRDefault="00D246B8" w:rsidP="00647D32">
      <w:pPr>
        <w:spacing w:after="60"/>
        <w:rPr>
          <w:rFonts w:ascii="Open Sans" w:hAnsi="Open Sans" w:cs="Open Sans"/>
          <w:color w:val="000000"/>
          <w:sz w:val="20"/>
          <w:szCs w:val="20"/>
        </w:rPr>
      </w:pPr>
      <w:r w:rsidRPr="00A01EC9">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podziałem na wydane i planowane.</w:t>
      </w:r>
    </w:p>
    <w:p w14:paraId="40CDD5F9" w14:textId="4A28CD5F" w:rsidR="00C86B17" w:rsidRPr="00A01EC9" w:rsidRDefault="00C86B17" w:rsidP="00647D32">
      <w:pPr>
        <w:pStyle w:val="Default"/>
        <w:spacing w:after="60" w:line="276" w:lineRule="auto"/>
        <w:rPr>
          <w:rFonts w:ascii="Open Sans" w:hAnsi="Open Sans" w:cs="Open Sans"/>
          <w:sz w:val="20"/>
          <w:szCs w:val="20"/>
        </w:rPr>
      </w:pPr>
      <w:r w:rsidRPr="00A01EC9">
        <w:rPr>
          <w:rFonts w:ascii="Open Sans" w:hAnsi="Open Sans" w:cs="Open Sans"/>
          <w:sz w:val="20"/>
          <w:szCs w:val="20"/>
        </w:rPr>
        <w:t>Należy również wskazać, czy w odniesieniu do projektu mają zastosowanie „</w:t>
      </w:r>
      <w:r w:rsidRPr="00A01EC9">
        <w:rPr>
          <w:rFonts w:ascii="Open Sans" w:hAnsi="Open Sans" w:cs="Open Sans"/>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A01EC9">
        <w:rPr>
          <w:rFonts w:ascii="Open Sans" w:hAnsi="Open Sans" w:cs="Open Sans"/>
          <w:i/>
          <w:iCs/>
          <w:sz w:val="20"/>
          <w:szCs w:val="20"/>
          <w:lang w:eastAsia="en-US"/>
        </w:rPr>
        <w:t xml:space="preserve"> dla których prowadzone jest postępowanie w sprawie oceny oddziaływania na środowisko</w:t>
      </w:r>
      <w:r w:rsidRPr="00A01EC9">
        <w:rPr>
          <w:rFonts w:ascii="Open Sans" w:hAnsi="Open Sans" w:cs="Open Sans"/>
          <w:sz w:val="20"/>
          <w:szCs w:val="20"/>
          <w:lang w:eastAsia="en-US"/>
        </w:rPr>
        <w:t>”, które były przekazane przez KE przy piśmie z dnia 23.02.2021 znak Ares(2021)14</w:t>
      </w:r>
      <w:r w:rsidR="0009633A" w:rsidRPr="00A01EC9">
        <w:rPr>
          <w:rFonts w:ascii="Open Sans" w:hAnsi="Open Sans" w:cs="Open Sans"/>
          <w:sz w:val="20"/>
          <w:szCs w:val="20"/>
          <w:lang w:eastAsia="en-US"/>
        </w:rPr>
        <w:t>32319. Jeżeli projekt wpisuje się w któryś ze scenariuszy opisanych w</w:t>
      </w:r>
      <w:r w:rsidR="001625E7" w:rsidRPr="00A01EC9">
        <w:rPr>
          <w:rFonts w:ascii="Open Sans" w:hAnsi="Open Sans" w:cs="Open Sans"/>
          <w:sz w:val="20"/>
          <w:szCs w:val="20"/>
          <w:lang w:eastAsia="en-US"/>
        </w:rPr>
        <w:t> </w:t>
      </w:r>
      <w:r w:rsidR="0009633A" w:rsidRPr="00A01EC9">
        <w:rPr>
          <w:rFonts w:ascii="Open Sans" w:hAnsi="Open Sans" w:cs="Open Sans"/>
          <w:sz w:val="20"/>
          <w:szCs w:val="20"/>
          <w:lang w:eastAsia="en-US"/>
        </w:rPr>
        <w:t>ww.</w:t>
      </w:r>
      <w:r w:rsidR="001625E7" w:rsidRPr="00A01EC9">
        <w:rPr>
          <w:rFonts w:ascii="Open Sans" w:hAnsi="Open Sans" w:cs="Open Sans"/>
          <w:sz w:val="20"/>
          <w:szCs w:val="20"/>
          <w:lang w:eastAsia="en-US"/>
        </w:rPr>
        <w:t> </w:t>
      </w:r>
      <w:r w:rsidR="0009633A" w:rsidRPr="00A01EC9">
        <w:rPr>
          <w:rFonts w:ascii="Open Sans" w:hAnsi="Open Sans" w:cs="Open Sans"/>
          <w:sz w:val="20"/>
          <w:szCs w:val="20"/>
          <w:lang w:eastAsia="en-US"/>
        </w:rPr>
        <w:t>Wytycznych KE należy opisać podjęte działania w zakresie realizacji postanowień przedmiotowych Wytycznych.</w:t>
      </w:r>
    </w:p>
    <w:p w14:paraId="339677AA" w14:textId="0B81556B" w:rsidR="00B96B5F" w:rsidRDefault="00D246B8" w:rsidP="00647D32">
      <w:pPr>
        <w:spacing w:after="60"/>
        <w:rPr>
          <w:rFonts w:ascii="Open Sans" w:hAnsi="Open Sans" w:cs="Open Sans"/>
          <w:color w:val="000000"/>
          <w:sz w:val="20"/>
          <w:szCs w:val="20"/>
        </w:rPr>
      </w:pPr>
      <w:r w:rsidRPr="00A01EC9">
        <w:rPr>
          <w:rFonts w:ascii="Open Sans" w:hAnsi="Open Sans" w:cs="Open Sans"/>
          <w:color w:val="000000"/>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A01EC9">
        <w:rPr>
          <w:rFonts w:ascii="Open Sans" w:hAnsi="Open Sans" w:cs="Open Sans"/>
          <w:color w:val="000000"/>
          <w:sz w:val="20"/>
          <w:szCs w:val="20"/>
        </w:rPr>
        <w:t>ustawy z dnia 7 lipca 1994 r. – Prawo budowlane (Dz. U. z 2021 r. poz. 2351, z późn. zm.), zwanego dalej „Prawem budowlanym”</w:t>
      </w:r>
      <w:r w:rsidRPr="00A01EC9">
        <w:rPr>
          <w:rFonts w:ascii="Open Sans" w:hAnsi="Open Sans" w:cs="Open Sans"/>
          <w:color w:val="000000"/>
          <w:sz w:val="20"/>
          <w:szCs w:val="20"/>
        </w:rPr>
        <w:t>).</w:t>
      </w:r>
    </w:p>
    <w:p w14:paraId="45C6599C" w14:textId="77777777" w:rsidR="008468B9" w:rsidRPr="00A01EC9" w:rsidRDefault="008468B9" w:rsidP="00647D32">
      <w:pPr>
        <w:spacing w:after="60"/>
        <w:rPr>
          <w:rFonts w:ascii="Open Sans" w:hAnsi="Open Sans" w:cs="Open Sans"/>
          <w:color w:val="000000"/>
          <w:sz w:val="20"/>
          <w:szCs w:val="20"/>
        </w:rPr>
      </w:pPr>
    </w:p>
    <w:p w14:paraId="2E79962A" w14:textId="77777777" w:rsidR="00747CD1" w:rsidRPr="00A01EC9" w:rsidRDefault="00747CD1"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A01EC9">
        <w:rPr>
          <w:rFonts w:ascii="Open Sans" w:eastAsia="Arial" w:hAnsi="Open Sans" w:cs="Open Sans"/>
          <w:b/>
          <w:color w:val="000000"/>
        </w:rPr>
        <w:t>Stosowanie przepisów ustawy ooś w zakresie oddziaływania na obszary Natura 2000</w:t>
      </w:r>
    </w:p>
    <w:p w14:paraId="0982A832" w14:textId="478F5E93" w:rsidR="00747CD1" w:rsidRPr="00A01EC9" w:rsidRDefault="00A74DAC" w:rsidP="00647D32">
      <w:pPr>
        <w:keepNext/>
        <w:numPr>
          <w:ilvl w:val="0"/>
          <w:numId w:val="5"/>
        </w:numPr>
        <w:spacing w:before="360" w:after="240"/>
        <w:ind w:left="284" w:hanging="357"/>
        <w:rPr>
          <w:rFonts w:ascii="Open Sans" w:hAnsi="Open Sans" w:cs="Open Sans"/>
          <w:b/>
          <w:bCs/>
          <w:color w:val="000000"/>
        </w:rPr>
      </w:pPr>
      <w:r w:rsidRPr="00A01EC9">
        <w:rPr>
          <w:rFonts w:ascii="Open Sans" w:hAnsi="Open Sans" w:cs="Open Sans"/>
          <w:b/>
          <w:bCs/>
          <w:color w:val="000000"/>
        </w:rPr>
        <w:t>Czy projekt może samodzielnie lub w połączeniu z innymi projektami znacząco negatywnie wpłynąć na obszary, które są lub mają być objęte siecią Natura 2000</w:t>
      </w:r>
      <w:r w:rsidR="00D677C1" w:rsidRPr="00A01EC9">
        <w:rPr>
          <w:rFonts w:ascii="Open Sans" w:hAnsi="Open Sans" w:cs="Open Sans"/>
          <w:b/>
          <w:bCs/>
          <w:color w:val="000000"/>
        </w:rPr>
        <w:t>?</w:t>
      </w:r>
    </w:p>
    <w:p w14:paraId="747B3EF5" w14:textId="4CFF3421" w:rsidR="003B0FE2" w:rsidRPr="00A01EC9"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A01EC9">
        <w:rPr>
          <w:rFonts w:ascii="Open Sans" w:hAnsi="Open Sans" w:cs="Open Sans"/>
          <w:color w:val="000000"/>
        </w:rPr>
        <w:t>TAK</w:t>
      </w:r>
    </w:p>
    <w:p w14:paraId="372B3112" w14:textId="3CFC7B89" w:rsidR="003B0FE2" w:rsidRPr="00A01EC9"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A01EC9">
        <w:rPr>
          <w:rFonts w:ascii="Open Sans" w:hAnsi="Open Sans" w:cs="Open Sans"/>
          <w:color w:val="000000"/>
        </w:rPr>
        <w:t>NIE</w:t>
      </w:r>
    </w:p>
    <w:p w14:paraId="78817EAD" w14:textId="205D21CF" w:rsidR="000A1A16" w:rsidRPr="00A01EC9" w:rsidRDefault="000A1A16" w:rsidP="00647D32">
      <w:pPr>
        <w:tabs>
          <w:tab w:val="left" w:pos="850"/>
        </w:tabs>
        <w:spacing w:before="120" w:after="120"/>
        <w:ind w:left="851" w:hanging="851"/>
        <w:outlineLvl w:val="2"/>
        <w:rPr>
          <w:rFonts w:ascii="Open Sans" w:hAnsi="Open Sans" w:cs="Open Sans"/>
          <w:b/>
          <w:bCs/>
          <w:color w:val="000000"/>
        </w:rPr>
      </w:pPr>
      <w:r w:rsidRPr="00A01EC9">
        <w:rPr>
          <w:rFonts w:ascii="Open Sans" w:hAnsi="Open Sans" w:cs="Open Sans"/>
          <w:b/>
          <w:bCs/>
          <w:color w:val="000000"/>
        </w:rPr>
        <w:t>Instrukcja</w:t>
      </w:r>
    </w:p>
    <w:p w14:paraId="1AE5A078" w14:textId="45694AC1" w:rsidR="00A74DAC" w:rsidRPr="00A01EC9" w:rsidRDefault="00A74DAC" w:rsidP="00647D32">
      <w:pPr>
        <w:tabs>
          <w:tab w:val="left" w:pos="850"/>
        </w:tabs>
        <w:spacing w:after="60"/>
        <w:ind w:left="851" w:hanging="851"/>
        <w:outlineLvl w:val="2"/>
        <w:rPr>
          <w:rFonts w:ascii="Open Sans" w:hAnsi="Open Sans" w:cs="Open Sans"/>
          <w:color w:val="000000"/>
          <w:sz w:val="20"/>
          <w:szCs w:val="20"/>
        </w:rPr>
      </w:pPr>
      <w:r w:rsidRPr="00A01EC9">
        <w:rPr>
          <w:rFonts w:ascii="Open Sans" w:hAnsi="Open Sans" w:cs="Open Sans"/>
          <w:color w:val="000000"/>
          <w:sz w:val="20"/>
          <w:szCs w:val="20"/>
        </w:rPr>
        <w:t>Jeśli zaznaczono „Tak”, należy przedstawić:</w:t>
      </w:r>
    </w:p>
    <w:p w14:paraId="7649EB8A" w14:textId="34EA9529" w:rsidR="00A74DAC" w:rsidRPr="00A01EC9" w:rsidRDefault="00A74DAC" w:rsidP="00647D32">
      <w:pPr>
        <w:numPr>
          <w:ilvl w:val="0"/>
          <w:numId w:val="17"/>
        </w:numPr>
        <w:spacing w:after="60"/>
        <w:ind w:left="284"/>
        <w:rPr>
          <w:rFonts w:ascii="Open Sans" w:hAnsi="Open Sans" w:cs="Open Sans"/>
          <w:color w:val="000000"/>
          <w:sz w:val="20"/>
          <w:szCs w:val="20"/>
        </w:rPr>
      </w:pPr>
      <w:r w:rsidRPr="00A01EC9">
        <w:rPr>
          <w:rFonts w:ascii="Open Sans" w:hAnsi="Open Sans" w:cs="Open Sans"/>
          <w:color w:val="000000"/>
          <w:sz w:val="20"/>
          <w:szCs w:val="20"/>
        </w:rPr>
        <w:t xml:space="preserve">decyzję właściwego organu oraz odpowiednią ocenę przeprowadzoną zgodnie z art. 33 ustawy </w:t>
      </w:r>
      <w:r w:rsidR="00555C5F" w:rsidRPr="00A01EC9">
        <w:rPr>
          <w:rFonts w:ascii="Open Sans" w:hAnsi="Open Sans" w:cs="Open Sans"/>
          <w:color w:val="000000"/>
          <w:sz w:val="20"/>
          <w:szCs w:val="20"/>
        </w:rPr>
        <w:t xml:space="preserve">z dnia 16 kwietnia 2004 r. </w:t>
      </w:r>
      <w:r w:rsidRPr="00A01EC9">
        <w:rPr>
          <w:rFonts w:ascii="Open Sans" w:hAnsi="Open Sans" w:cs="Open Sans"/>
          <w:color w:val="000000"/>
          <w:sz w:val="20"/>
          <w:szCs w:val="20"/>
        </w:rPr>
        <w:t>o ochronie przyrody</w:t>
      </w:r>
      <w:r w:rsidR="00555C5F" w:rsidRPr="00A01EC9">
        <w:rPr>
          <w:rFonts w:ascii="Open Sans" w:hAnsi="Open Sans" w:cs="Open Sans"/>
          <w:color w:val="000000"/>
          <w:sz w:val="20"/>
          <w:szCs w:val="20"/>
        </w:rPr>
        <w:t xml:space="preserve"> (Dz. U. z 2022 r. poz. 916, z </w:t>
      </w:r>
      <w:proofErr w:type="spellStart"/>
      <w:r w:rsidR="00555C5F" w:rsidRPr="00A01EC9">
        <w:rPr>
          <w:rFonts w:ascii="Open Sans" w:hAnsi="Open Sans" w:cs="Open Sans"/>
          <w:color w:val="000000"/>
          <w:sz w:val="20"/>
          <w:szCs w:val="20"/>
        </w:rPr>
        <w:t>późn</w:t>
      </w:r>
      <w:proofErr w:type="spellEnd"/>
      <w:r w:rsidR="00555C5F" w:rsidRPr="00A01EC9">
        <w:rPr>
          <w:rFonts w:ascii="Open Sans" w:hAnsi="Open Sans" w:cs="Open Sans"/>
          <w:color w:val="000000"/>
          <w:sz w:val="20"/>
          <w:szCs w:val="20"/>
        </w:rPr>
        <w:t>. zm.);</w:t>
      </w:r>
    </w:p>
    <w:p w14:paraId="0CDE0612" w14:textId="27A31B9D" w:rsidR="00A74DAC" w:rsidRPr="00A01EC9" w:rsidRDefault="00A74DAC" w:rsidP="00647D32">
      <w:pPr>
        <w:numPr>
          <w:ilvl w:val="0"/>
          <w:numId w:val="17"/>
        </w:numPr>
        <w:spacing w:after="60"/>
        <w:ind w:left="284"/>
        <w:rPr>
          <w:rFonts w:ascii="Open Sans" w:hAnsi="Open Sans" w:cs="Open Sans"/>
          <w:color w:val="000000"/>
          <w:sz w:val="20"/>
          <w:szCs w:val="20"/>
        </w:rPr>
      </w:pPr>
      <w:r w:rsidRPr="00A01EC9">
        <w:rPr>
          <w:rFonts w:ascii="Open Sans" w:hAnsi="Open Sans" w:cs="Open Sans"/>
          <w:color w:val="000000"/>
          <w:sz w:val="20"/>
          <w:szCs w:val="20"/>
        </w:rPr>
        <w:lastRenderedPageBreak/>
        <w:t xml:space="preserve">jeżeli właściwy organ ustalił, że dany projekt ma istotny negatywny wpływ na jeden obszar lub więcej obszarów objętych lub które mają być objęte siecią Natura 2000, należy przedstawić: </w:t>
      </w:r>
    </w:p>
    <w:p w14:paraId="3C9B9A9C" w14:textId="07913082" w:rsidR="00A74DAC" w:rsidRPr="00A01EC9" w:rsidRDefault="00A74DAC" w:rsidP="00647D32">
      <w:pPr>
        <w:numPr>
          <w:ilvl w:val="1"/>
          <w:numId w:val="20"/>
        </w:numPr>
        <w:spacing w:after="60"/>
        <w:ind w:left="567"/>
        <w:rPr>
          <w:rFonts w:ascii="Open Sans" w:hAnsi="Open Sans" w:cs="Open Sans"/>
          <w:color w:val="000000"/>
          <w:sz w:val="20"/>
          <w:szCs w:val="20"/>
        </w:rPr>
      </w:pPr>
      <w:r w:rsidRPr="00A01EC9">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388723BF" w14:textId="04BDA5AC" w:rsidR="00A74DAC" w:rsidRPr="00A01EC9" w:rsidRDefault="00A74DAC" w:rsidP="00647D32">
      <w:pPr>
        <w:numPr>
          <w:ilvl w:val="1"/>
          <w:numId w:val="20"/>
        </w:numPr>
        <w:spacing w:after="60"/>
        <w:ind w:left="567"/>
        <w:rPr>
          <w:rFonts w:ascii="Open Sans" w:hAnsi="Open Sans" w:cs="Open Sans"/>
          <w:color w:val="000000"/>
          <w:sz w:val="20"/>
          <w:szCs w:val="20"/>
        </w:rPr>
      </w:pPr>
      <w:r w:rsidRPr="00A01EC9">
        <w:rPr>
          <w:rFonts w:ascii="Open Sans" w:hAnsi="Open Sans" w:cs="Open Sans"/>
          <w:color w:val="000000"/>
          <w:sz w:val="20"/>
          <w:szCs w:val="20"/>
        </w:rPr>
        <w:t>opinię Komisji zgodnie z art. 6 ust. 4 dyrektywy siedliskowej w przypadku projektów mających istotny wpływ na siedliska lub gatunki o znaczeniu priorytetowym, które są</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uzasadnione tak ważnymi względami jak nadrzędny interes publiczny inny niż zdrowie ludzkie i bezpieczeństwo publiczne lub korzystne skutki o podstawowym znaczeniu dla środowiska.</w:t>
      </w:r>
    </w:p>
    <w:p w14:paraId="33731E65" w14:textId="46A7E33A" w:rsidR="00A74DAC" w:rsidRPr="00A01EC9" w:rsidRDefault="00A74DAC" w:rsidP="00647D32">
      <w:pPr>
        <w:spacing w:after="60"/>
        <w:outlineLvl w:val="2"/>
        <w:rPr>
          <w:rFonts w:ascii="Open Sans" w:hAnsi="Open Sans" w:cs="Open Sans"/>
          <w:color w:val="000000"/>
          <w:sz w:val="20"/>
          <w:szCs w:val="20"/>
        </w:rPr>
      </w:pPr>
      <w:r w:rsidRPr="00A01EC9">
        <w:rPr>
          <w:rFonts w:ascii="Open Sans" w:hAnsi="Open Sans" w:cs="Open Sans"/>
          <w:color w:val="000000"/>
          <w:sz w:val="20"/>
          <w:szCs w:val="20"/>
        </w:rPr>
        <w:t xml:space="preserve">Jeśli zaznaczono „Nie”, należy dołączyć wypełnioną przez właściwy organ deklarację znajdującą się w załączniku </w:t>
      </w:r>
      <w:r w:rsidR="00B7007C" w:rsidRPr="00A01EC9">
        <w:rPr>
          <w:rFonts w:ascii="Open Sans" w:hAnsi="Open Sans" w:cs="Open Sans"/>
          <w:color w:val="000000"/>
          <w:sz w:val="20"/>
          <w:szCs w:val="20"/>
        </w:rPr>
        <w:t xml:space="preserve">4.1. </w:t>
      </w:r>
      <w:r w:rsidRPr="00A01EC9">
        <w:rPr>
          <w:rFonts w:ascii="Open Sans" w:hAnsi="Open Sans" w:cs="Open Sans"/>
          <w:color w:val="000000"/>
          <w:sz w:val="20"/>
          <w:szCs w:val="20"/>
        </w:rPr>
        <w:t>oraz mapę, na której wskazano lokalizację projektu i obszarów Natura 2000. Jeżeli projekt ma charakter nieinfrastrukturalny (np. wiąże się z zakupem taboru), należy to</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odpowiednio wyjaśnić i w takim przypadku nie ma obowiązku dołączania deklaracji</w:t>
      </w:r>
      <w:r w:rsidR="00F1097B" w:rsidRPr="00A01EC9">
        <w:rPr>
          <w:rFonts w:ascii="Open Sans" w:hAnsi="Open Sans" w:cs="Open Sans"/>
          <w:color w:val="000000"/>
          <w:sz w:val="20"/>
          <w:szCs w:val="20"/>
        </w:rPr>
        <w:t xml:space="preserve">. </w:t>
      </w:r>
    </w:p>
    <w:p w14:paraId="6261D185" w14:textId="10B85210" w:rsidR="00A74DAC" w:rsidRPr="00A01EC9" w:rsidRDefault="00A74DAC" w:rsidP="00647D32">
      <w:pPr>
        <w:spacing w:after="60"/>
        <w:rPr>
          <w:rFonts w:ascii="Open Sans" w:hAnsi="Open Sans" w:cs="Open Sans"/>
          <w:color w:val="000000"/>
          <w:sz w:val="20"/>
          <w:szCs w:val="20"/>
        </w:rPr>
      </w:pPr>
      <w:r w:rsidRPr="00A01EC9">
        <w:rPr>
          <w:rFonts w:ascii="Open Sans" w:hAnsi="Open Sans" w:cs="Open Sans"/>
          <w:color w:val="000000"/>
          <w:sz w:val="20"/>
          <w:szCs w:val="20"/>
        </w:rPr>
        <w:t xml:space="preserve">W przypadku, gdy w raporcie była przeprowadzona ocena zgodnie art. 33 ustawy o ochronie przyrody (tj. ocena oddziaływania przeprowadzona na zasadach określonych w ustawie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należy załączyć </w:t>
      </w:r>
      <w:r w:rsidR="0066061E" w:rsidRPr="00A01EC9">
        <w:rPr>
          <w:rFonts w:ascii="Open Sans" w:hAnsi="Open Sans" w:cs="Open Sans"/>
          <w:color w:val="000000"/>
          <w:sz w:val="20"/>
          <w:szCs w:val="20"/>
        </w:rPr>
        <w:t xml:space="preserve">lub udostępnić </w:t>
      </w:r>
      <w:r w:rsidR="0066061E" w:rsidRPr="00A01EC9">
        <w:rPr>
          <w:rFonts w:ascii="Open Sans" w:hAnsi="Open Sans" w:cs="Open Sans"/>
          <w:iCs/>
          <w:color w:val="000000"/>
          <w:sz w:val="20"/>
          <w:szCs w:val="20"/>
        </w:rPr>
        <w:t>w sposób wskazany przez właściwą instytucję</w:t>
      </w:r>
      <w:r w:rsidR="0066061E" w:rsidRPr="00A01EC9">
        <w:rPr>
          <w:rFonts w:ascii="Open Sans" w:hAnsi="Open Sans" w:cs="Open Sans"/>
          <w:color w:val="000000"/>
          <w:sz w:val="20"/>
          <w:szCs w:val="20"/>
        </w:rPr>
        <w:t xml:space="preserve"> </w:t>
      </w:r>
      <w:r w:rsidRPr="00A01EC9">
        <w:rPr>
          <w:rFonts w:ascii="Open Sans" w:hAnsi="Open Sans" w:cs="Open Sans"/>
          <w:color w:val="000000"/>
          <w:sz w:val="2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A01EC9">
        <w:rPr>
          <w:rFonts w:ascii="Open Sans" w:hAnsi="Open Sans" w:cs="Open Sans"/>
          <w:color w:val="000000"/>
          <w:sz w:val="20"/>
          <w:szCs w:val="20"/>
        </w:rPr>
        <w:t>ooś</w:t>
      </w:r>
      <w:proofErr w:type="spellEnd"/>
      <w:r w:rsidR="0000591C" w:rsidRPr="00A01EC9">
        <w:rPr>
          <w:rFonts w:ascii="Open Sans" w:hAnsi="Open Sans" w:cs="Open Sans"/>
          <w:color w:val="000000"/>
          <w:sz w:val="20"/>
          <w:szCs w:val="20"/>
        </w:rPr>
        <w:t>.</w:t>
      </w:r>
    </w:p>
    <w:p w14:paraId="5DAFCA6F" w14:textId="6E205A7B" w:rsidR="004A0CEB" w:rsidRPr="00A01EC9" w:rsidRDefault="00376237" w:rsidP="00647D32">
      <w:pPr>
        <w:spacing w:after="60"/>
        <w:rPr>
          <w:rFonts w:ascii="Open Sans" w:hAnsi="Open Sans" w:cs="Open Sans"/>
          <w:color w:val="000000"/>
          <w:sz w:val="20"/>
          <w:szCs w:val="20"/>
        </w:rPr>
      </w:pPr>
      <w:r w:rsidRPr="00A01EC9">
        <w:rPr>
          <w:rFonts w:ascii="Open Sans" w:hAnsi="Open Sans" w:cs="Open Sans"/>
          <w:color w:val="000000"/>
          <w:sz w:val="20"/>
          <w:szCs w:val="20"/>
        </w:rPr>
        <w:t>Przy opracowywania dokumentacji niezbędnej do realizacji inwestycji należy uwzględnić zalecenia Generalnego Dyrektora Ochrony Środowiska</w:t>
      </w:r>
      <w:r w:rsidRPr="00A01EC9">
        <w:rPr>
          <w:rFonts w:ascii="Open Sans" w:hAnsi="Open Sans" w:cs="Open Sans"/>
          <w:sz w:val="20"/>
          <w:szCs w:val="20"/>
          <w:vertAlign w:val="superscript"/>
        </w:rPr>
        <w:footnoteReference w:id="12"/>
      </w:r>
      <w:r w:rsidRPr="00A01EC9">
        <w:rPr>
          <w:rFonts w:ascii="Open Sans" w:hAnsi="Open Sans" w:cs="Open Sans"/>
          <w:color w:val="000000"/>
          <w:sz w:val="20"/>
          <w:szCs w:val="20"/>
        </w:rPr>
        <w:t xml:space="preserve"> w sprawie uwzględniania szczegółowych celów ochrony przedmiotów ochrony obszarów Natura 2000</w:t>
      </w:r>
      <w:r w:rsidR="009D3368" w:rsidRPr="00A01EC9">
        <w:rPr>
          <w:rFonts w:ascii="Open Sans" w:hAnsi="Open Sans" w:cs="Open Sans"/>
          <w:color w:val="000000"/>
          <w:sz w:val="20"/>
          <w:szCs w:val="20"/>
        </w:rPr>
        <w:t>,</w:t>
      </w:r>
      <w:r w:rsidRPr="00A01EC9">
        <w:rPr>
          <w:rFonts w:ascii="Open Sans" w:hAnsi="Open Sans" w:cs="Open Sans"/>
          <w:color w:val="000000"/>
          <w:sz w:val="20"/>
          <w:szCs w:val="20"/>
        </w:rPr>
        <w:t xml:space="preserve"> w trakcie oceny oddziaływania przedsięwzięcia na środowisko. W</w:t>
      </w:r>
      <w:r w:rsidR="009D3368" w:rsidRPr="00A01EC9">
        <w:rPr>
          <w:rFonts w:ascii="Open Sans" w:hAnsi="Open Sans" w:cs="Open Sans"/>
          <w:color w:val="000000"/>
          <w:sz w:val="20"/>
          <w:szCs w:val="20"/>
        </w:rPr>
        <w:t xml:space="preserve"> szczególności, </w:t>
      </w:r>
      <w:r w:rsidRPr="00A01EC9">
        <w:rPr>
          <w:rFonts w:ascii="Open Sans" w:hAnsi="Open Sans" w:cs="Open Sans"/>
          <w:color w:val="000000"/>
          <w:sz w:val="20"/>
          <w:szCs w:val="20"/>
        </w:rPr>
        <w:t>w uzasadnionych przypadkach</w:t>
      </w:r>
      <w:r w:rsidR="009D3368" w:rsidRPr="00A01EC9">
        <w:rPr>
          <w:rFonts w:ascii="Open Sans" w:hAnsi="Open Sans" w:cs="Open Sans"/>
          <w:color w:val="000000"/>
          <w:sz w:val="20"/>
          <w:szCs w:val="20"/>
        </w:rPr>
        <w:t>,</w:t>
      </w:r>
      <w:r w:rsidRPr="00A01EC9">
        <w:rPr>
          <w:rFonts w:ascii="Open Sans" w:hAnsi="Open Sans" w:cs="Open Sans"/>
          <w:color w:val="000000"/>
          <w:sz w:val="20"/>
          <w:szCs w:val="20"/>
        </w:rPr>
        <w:t xml:space="preserve"> należy </w:t>
      </w:r>
      <w:r w:rsidR="004A0CEB" w:rsidRPr="00A01EC9">
        <w:rPr>
          <w:rFonts w:ascii="Open Sans" w:hAnsi="Open Sans" w:cs="Open Sans"/>
          <w:color w:val="000000"/>
          <w:sz w:val="20"/>
          <w:szCs w:val="20"/>
        </w:rPr>
        <w:t>przedstawi</w:t>
      </w:r>
      <w:r w:rsidRPr="00A01EC9">
        <w:rPr>
          <w:rFonts w:ascii="Open Sans" w:hAnsi="Open Sans" w:cs="Open Sans"/>
          <w:color w:val="000000"/>
          <w:sz w:val="20"/>
          <w:szCs w:val="20"/>
        </w:rPr>
        <w:t>ć</w:t>
      </w:r>
      <w:r w:rsidR="004A0CEB" w:rsidRPr="00A01EC9">
        <w:rPr>
          <w:rFonts w:ascii="Open Sans" w:hAnsi="Open Sans" w:cs="Open Sans"/>
          <w:color w:val="000000"/>
          <w:sz w:val="20"/>
          <w:szCs w:val="20"/>
        </w:rPr>
        <w:t xml:space="preserve"> dodatkowe stanowisk</w:t>
      </w:r>
      <w:r w:rsidRPr="00A01EC9">
        <w:rPr>
          <w:rFonts w:ascii="Open Sans" w:hAnsi="Open Sans" w:cs="Open Sans"/>
          <w:color w:val="000000"/>
          <w:sz w:val="20"/>
          <w:szCs w:val="20"/>
        </w:rPr>
        <w:t>o</w:t>
      </w:r>
      <w:r w:rsidR="004A0CEB" w:rsidRPr="00A01EC9">
        <w:rPr>
          <w:rFonts w:ascii="Open Sans" w:hAnsi="Open Sans" w:cs="Open Sans"/>
          <w:color w:val="000000"/>
          <w:sz w:val="20"/>
          <w:szCs w:val="20"/>
        </w:rPr>
        <w:t xml:space="preserve"> organu odpowiedzialnego za obszary Natura </w:t>
      </w:r>
      <w:r w:rsidR="009D3368" w:rsidRPr="00A01EC9">
        <w:rPr>
          <w:rFonts w:ascii="Open Sans" w:hAnsi="Open Sans" w:cs="Open Sans"/>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3BF5EC7A" w14:textId="259EB295" w:rsidR="00A74DAC" w:rsidRPr="00A01EC9" w:rsidRDefault="00A74DAC" w:rsidP="00647D32">
      <w:pPr>
        <w:spacing w:after="60"/>
        <w:rPr>
          <w:rFonts w:ascii="Open Sans" w:hAnsi="Open Sans" w:cs="Open Sans"/>
          <w:color w:val="000000"/>
          <w:sz w:val="20"/>
          <w:szCs w:val="20"/>
        </w:rPr>
      </w:pPr>
      <w:r w:rsidRPr="00A01EC9">
        <w:rPr>
          <w:rFonts w:ascii="Open Sans" w:hAnsi="Open Sans" w:cs="Open Sans"/>
          <w:color w:val="000000"/>
          <w:sz w:val="20"/>
          <w:szCs w:val="20"/>
        </w:rPr>
        <w:t>W przypadku procedury oceny dla przedsięwzięć innych niż mogące znacząco oddziaływać na</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środowisko opisanej w</w:t>
      </w:r>
      <w:r w:rsidR="00555C5F" w:rsidRPr="00A01EC9">
        <w:rPr>
          <w:rFonts w:ascii="Open Sans" w:hAnsi="Open Sans" w:cs="Open Sans"/>
          <w:color w:val="000000"/>
          <w:sz w:val="20"/>
          <w:szCs w:val="20"/>
        </w:rPr>
        <w:t xml:space="preserve"> Dziale V</w:t>
      </w:r>
      <w:r w:rsidRPr="00A01EC9">
        <w:rPr>
          <w:rFonts w:ascii="Open Sans" w:hAnsi="Open Sans" w:cs="Open Sans"/>
          <w:color w:val="000000"/>
          <w:sz w:val="20"/>
          <w:szCs w:val="20"/>
        </w:rPr>
        <w:t xml:space="preserve"> </w:t>
      </w:r>
      <w:r w:rsidR="00555C5F" w:rsidRPr="00A01EC9">
        <w:rPr>
          <w:rFonts w:ascii="Open Sans" w:hAnsi="Open Sans" w:cs="Open Sans"/>
          <w:color w:val="000000"/>
          <w:sz w:val="20"/>
          <w:szCs w:val="20"/>
        </w:rPr>
        <w:t>R</w:t>
      </w:r>
      <w:r w:rsidRPr="00A01EC9">
        <w:rPr>
          <w:rFonts w:ascii="Open Sans" w:hAnsi="Open Sans" w:cs="Open Sans"/>
          <w:color w:val="000000"/>
          <w:sz w:val="20"/>
          <w:szCs w:val="20"/>
        </w:rPr>
        <w:t xml:space="preserve">ozdziale 5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(tzn. przedsięwzięć, które nie są</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 xml:space="preserve">przedsięwzięciami mogącymi znacząco oddziaływać na środowisko ale mogą znacząco wpływać na obszary Natura 2000) wymaga się załączenia raportu, o którym mowa </w:t>
      </w:r>
      <w:r w:rsidR="001625E7" w:rsidRPr="00A01EC9">
        <w:rPr>
          <w:rFonts w:ascii="Open Sans" w:hAnsi="Open Sans" w:cs="Open Sans"/>
          <w:color w:val="000000"/>
          <w:sz w:val="20"/>
          <w:szCs w:val="20"/>
        </w:rPr>
        <w:br/>
      </w:r>
      <w:r w:rsidRPr="00A01EC9">
        <w:rPr>
          <w:rFonts w:ascii="Open Sans" w:hAnsi="Open Sans" w:cs="Open Sans"/>
          <w:color w:val="000000"/>
          <w:sz w:val="20"/>
          <w:szCs w:val="20"/>
        </w:rPr>
        <w:t>w art. 97 ust. 3</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 xml:space="preserve">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postanowienia, o którym mowa w art. 98 ust. 1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oraz kopii decyzji, o której mowa w art. 96 ust. 1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wraz z informacją o jej podaniu do publicznej wiadomości w formie przewidzianej w art. 3 ust. 1 pkt 11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w:t>
      </w:r>
    </w:p>
    <w:p w14:paraId="647DCA3A" w14:textId="22D70AEE" w:rsidR="00A74DAC" w:rsidRPr="00A01EC9" w:rsidRDefault="00A74DAC" w:rsidP="00647D32">
      <w:pPr>
        <w:spacing w:after="60"/>
        <w:rPr>
          <w:rFonts w:ascii="Open Sans" w:hAnsi="Open Sans" w:cs="Open Sans"/>
          <w:color w:val="000000"/>
          <w:sz w:val="20"/>
          <w:szCs w:val="20"/>
        </w:rPr>
      </w:pPr>
      <w:r w:rsidRPr="00A01EC9">
        <w:rPr>
          <w:rFonts w:ascii="Open Sans" w:hAnsi="Open Sans" w:cs="Open Sans"/>
          <w:color w:val="000000"/>
          <w:sz w:val="20"/>
          <w:szCs w:val="20"/>
        </w:rPr>
        <w:t>W przypadku  ustalenia przez właściwy organ, że dany projekt ma istotny negatywny wpływ na</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jeden obszar lub więcej obszarów objętych lub które mają być objęte siecią Natura 2000, dodatkowo wymagana jest kopia dokumentacji, o której mowa w art. 35 ustawy o ochronie przyrody, czyli informacji dotyczącej ustalenia kompensacji przyrodniczej.</w:t>
      </w:r>
    </w:p>
    <w:p w14:paraId="48C3FEF8" w14:textId="77297BB6" w:rsidR="00A74DAC" w:rsidRPr="00A01EC9" w:rsidRDefault="00F62738" w:rsidP="00647D32">
      <w:pPr>
        <w:spacing w:after="60"/>
        <w:rPr>
          <w:rFonts w:ascii="Open Sans" w:hAnsi="Open Sans" w:cs="Open Sans"/>
          <w:color w:val="000000"/>
          <w:sz w:val="20"/>
          <w:szCs w:val="20"/>
        </w:rPr>
      </w:pPr>
      <w:r w:rsidRPr="00A01EC9">
        <w:rPr>
          <w:rFonts w:ascii="Open Sans" w:hAnsi="Open Sans" w:cs="Open Sans"/>
          <w:color w:val="000000"/>
          <w:sz w:val="20"/>
          <w:szCs w:val="20"/>
        </w:rPr>
        <w:lastRenderedPageBreak/>
        <w:t>Należy wskazać kiedy nastąpi z</w:t>
      </w:r>
      <w:r w:rsidR="00A74DAC" w:rsidRPr="00A01EC9">
        <w:rPr>
          <w:rFonts w:ascii="Open Sans" w:hAnsi="Open Sans" w:cs="Open Sans"/>
          <w:color w:val="000000"/>
          <w:sz w:val="20"/>
          <w:szCs w:val="20"/>
        </w:rPr>
        <w:t xml:space="preserve">akładany efekt kompensacji przyrodniczej </w:t>
      </w:r>
      <w:r w:rsidRPr="00A01EC9">
        <w:rPr>
          <w:rFonts w:ascii="Open Sans" w:hAnsi="Open Sans" w:cs="Open Sans"/>
          <w:color w:val="000000"/>
          <w:sz w:val="20"/>
          <w:szCs w:val="20"/>
        </w:rPr>
        <w:t>wraz z odniesieniem do</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terminu</w:t>
      </w:r>
      <w:r w:rsidR="0066061E" w:rsidRPr="00A01EC9">
        <w:rPr>
          <w:rFonts w:ascii="Open Sans" w:hAnsi="Open Sans" w:cs="Open Sans"/>
          <w:color w:val="000000"/>
          <w:sz w:val="20"/>
          <w:szCs w:val="20"/>
        </w:rPr>
        <w:t xml:space="preserve"> </w:t>
      </w:r>
      <w:r w:rsidR="00A74DAC" w:rsidRPr="00A01EC9">
        <w:rPr>
          <w:rFonts w:ascii="Open Sans" w:hAnsi="Open Sans" w:cs="Open Sans"/>
          <w:color w:val="000000"/>
          <w:sz w:val="20"/>
          <w:szCs w:val="20"/>
        </w:rPr>
        <w:t>rozpoczęcia</w:t>
      </w:r>
      <w:r w:rsidR="0000591C" w:rsidRPr="00A01EC9">
        <w:rPr>
          <w:rFonts w:ascii="Open Sans" w:hAnsi="Open Sans" w:cs="Open Sans"/>
          <w:color w:val="000000"/>
          <w:sz w:val="20"/>
          <w:szCs w:val="20"/>
        </w:rPr>
        <w:t xml:space="preserve"> </w:t>
      </w:r>
      <w:r w:rsidR="00A74DAC" w:rsidRPr="00A01EC9">
        <w:rPr>
          <w:rFonts w:ascii="Open Sans" w:hAnsi="Open Sans" w:cs="Open Sans"/>
          <w:color w:val="000000"/>
          <w:sz w:val="20"/>
          <w:szCs w:val="20"/>
        </w:rPr>
        <w:t>działań powodujących negatywne oddziaływanie.</w:t>
      </w:r>
    </w:p>
    <w:p w14:paraId="22193927" w14:textId="77777777" w:rsidR="006801C3" w:rsidRPr="001C220E" w:rsidRDefault="000656C1" w:rsidP="00647D32">
      <w:pPr>
        <w:keepNext/>
        <w:numPr>
          <w:ilvl w:val="0"/>
          <w:numId w:val="5"/>
        </w:numPr>
        <w:spacing w:before="360" w:after="240"/>
        <w:ind w:left="425" w:hanging="357"/>
        <w:rPr>
          <w:rFonts w:ascii="Open Sans" w:hAnsi="Open Sans" w:cs="Open Sans"/>
          <w:b/>
          <w:bCs/>
          <w:color w:val="000000"/>
        </w:rPr>
      </w:pPr>
      <w:r w:rsidRPr="001C220E">
        <w:rPr>
          <w:rFonts w:ascii="Open Sans" w:hAnsi="Open Sans" w:cs="Open Sans"/>
          <w:b/>
          <w:bCs/>
          <w:color w:val="000000"/>
        </w:rPr>
        <w:t>Czy projekt obejmuje nowe zmiany charakterystyki fizycznej części wód powierzchniowych lub zmiany poziomu części wód podziemnych, które pogarszają stan jednolitej części wód lub uniemożliwiają osiągnięcie dobrego stanu wód/potencjału?</w:t>
      </w:r>
    </w:p>
    <w:p w14:paraId="3CB24477" w14:textId="3A81F59C" w:rsidR="00262F9D" w:rsidRPr="001C220E" w:rsidRDefault="00262F9D" w:rsidP="00647D32">
      <w:pPr>
        <w:pStyle w:val="Akapitzlist"/>
        <w:numPr>
          <w:ilvl w:val="0"/>
          <w:numId w:val="41"/>
        </w:numPr>
        <w:spacing w:before="120" w:after="120"/>
        <w:outlineLvl w:val="2"/>
        <w:rPr>
          <w:rFonts w:ascii="Open Sans" w:hAnsi="Open Sans" w:cs="Open Sans"/>
          <w:bCs/>
          <w:color w:val="000000"/>
        </w:rPr>
      </w:pPr>
      <w:r w:rsidRPr="001C220E">
        <w:rPr>
          <w:rFonts w:ascii="Open Sans" w:hAnsi="Open Sans" w:cs="Open Sans"/>
          <w:bCs/>
          <w:color w:val="000000"/>
        </w:rPr>
        <w:t>TAK</w:t>
      </w:r>
    </w:p>
    <w:p w14:paraId="1DF96505" w14:textId="2C0F6BB8" w:rsidR="00262F9D" w:rsidRPr="001C220E" w:rsidRDefault="00262F9D" w:rsidP="00647D32">
      <w:pPr>
        <w:pStyle w:val="Akapitzlist"/>
        <w:numPr>
          <w:ilvl w:val="0"/>
          <w:numId w:val="41"/>
        </w:numPr>
        <w:spacing w:before="120" w:after="120"/>
        <w:outlineLvl w:val="2"/>
        <w:rPr>
          <w:rFonts w:ascii="Open Sans" w:hAnsi="Open Sans" w:cs="Open Sans"/>
          <w:bCs/>
          <w:color w:val="000000"/>
        </w:rPr>
      </w:pPr>
      <w:r w:rsidRPr="001C220E">
        <w:rPr>
          <w:rFonts w:ascii="Open Sans" w:hAnsi="Open Sans" w:cs="Open Sans"/>
          <w:bCs/>
          <w:color w:val="000000"/>
        </w:rPr>
        <w:t>NIE</w:t>
      </w:r>
    </w:p>
    <w:tbl>
      <w:tblPr>
        <w:tblStyle w:val="Tabela-Siatka"/>
        <w:tblW w:w="0" w:type="auto"/>
        <w:tblInd w:w="-5" w:type="dxa"/>
        <w:tblLook w:val="04A0" w:firstRow="1" w:lastRow="0" w:firstColumn="1" w:lastColumn="0" w:noHBand="0" w:noVBand="1"/>
        <w:tblCaption w:val="Nie dotyczy  "/>
      </w:tblPr>
      <w:tblGrid>
        <w:gridCol w:w="9067"/>
      </w:tblGrid>
      <w:tr w:rsidR="004F2FBB" w:rsidRPr="001C220E" w14:paraId="2933F0F3" w14:textId="77777777" w:rsidTr="005F7340">
        <w:tc>
          <w:tcPr>
            <w:tcW w:w="9067" w:type="dxa"/>
          </w:tcPr>
          <w:p w14:paraId="73BF84BF" w14:textId="77777777" w:rsidR="004F2FBB" w:rsidRPr="001C220E" w:rsidRDefault="004F2FBB" w:rsidP="005F7340">
            <w:pPr>
              <w:tabs>
                <w:tab w:val="left" w:pos="0"/>
              </w:tabs>
              <w:ind w:left="295" w:hanging="295"/>
              <w:rPr>
                <w:rFonts w:ascii="Open Sans" w:hAnsi="Open Sans" w:cs="Open Sans"/>
                <w:iCs/>
                <w:color w:val="000000"/>
              </w:rPr>
            </w:pPr>
            <w:r w:rsidRPr="001C220E">
              <w:rPr>
                <w:rFonts w:ascii="Open Sans" w:hAnsi="Open Sans" w:cs="Open Sans"/>
                <w:iCs/>
                <w:color w:val="000000"/>
              </w:rPr>
              <w:t>Pole opisowe – max. 2500 znaków.</w:t>
            </w:r>
          </w:p>
          <w:p w14:paraId="6505C3C3" w14:textId="1BD2EEDF" w:rsidR="004F2FBB" w:rsidRPr="00B04032" w:rsidRDefault="00713B18" w:rsidP="00272E8C">
            <w:pPr>
              <w:tabs>
                <w:tab w:val="left" w:pos="0"/>
              </w:tabs>
              <w:rPr>
                <w:rFonts w:ascii="Open Sans" w:hAnsi="Open Sans" w:cs="Open Sans"/>
                <w:i/>
                <w:color w:val="000000"/>
              </w:rPr>
            </w:pPr>
            <w:r>
              <w:rPr>
                <w:rFonts w:ascii="Open Sans" w:hAnsi="Open Sans" w:cs="Open Sans"/>
                <w:i/>
                <w:color w:val="000000"/>
              </w:rPr>
              <w:t>Nie dotyczy</w:t>
            </w:r>
            <w:r w:rsidR="00CE3265">
              <w:rPr>
                <w:rFonts w:ascii="Open Sans" w:hAnsi="Open Sans" w:cs="Open Sans"/>
                <w:i/>
                <w:color w:val="000000"/>
              </w:rPr>
              <w:t xml:space="preserve"> Typu projektu: FENX.01.05.3  Zwalczanie inwazyjnych gatunków obcych </w:t>
            </w:r>
            <w:r w:rsidR="00B04032" w:rsidRPr="00B04032">
              <w:rPr>
                <w:rFonts w:ascii="Open Sans" w:hAnsi="Open Sans" w:cs="Open Sans"/>
                <w:i/>
                <w:color w:val="000000"/>
              </w:rPr>
              <w:t xml:space="preserve">. </w:t>
            </w:r>
          </w:p>
        </w:tc>
      </w:tr>
    </w:tbl>
    <w:p w14:paraId="745C6129" w14:textId="77777777" w:rsidR="00011D79" w:rsidRPr="001C220E" w:rsidRDefault="00011D79" w:rsidP="00647D32">
      <w:pPr>
        <w:spacing w:before="120" w:after="120"/>
        <w:outlineLvl w:val="2"/>
        <w:rPr>
          <w:rFonts w:ascii="Open Sans" w:hAnsi="Open Sans" w:cs="Open Sans"/>
          <w:b/>
          <w:color w:val="000000"/>
        </w:rPr>
      </w:pPr>
      <w:r w:rsidRPr="001C220E">
        <w:rPr>
          <w:rFonts w:ascii="Open Sans" w:hAnsi="Open Sans" w:cs="Open Sans"/>
          <w:b/>
          <w:color w:val="000000"/>
        </w:rPr>
        <w:t>Instrukcja</w:t>
      </w:r>
    </w:p>
    <w:p w14:paraId="1708603A" w14:textId="77777777"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Zastosowane określenia należy rozumieć następująco:</w:t>
      </w:r>
    </w:p>
    <w:p w14:paraId="37604E23" w14:textId="77777777"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 części wód powierzchniowych – jednolite części wód powierzchniowych (JCWP),</w:t>
      </w:r>
    </w:p>
    <w:p w14:paraId="04A26FFB" w14:textId="77777777"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 części wód podziemnych – jednolite części wód podziemnych (JCWPd).</w:t>
      </w:r>
    </w:p>
    <w:p w14:paraId="66AEACCC" w14:textId="77777777"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Informacja ma odpowiadać na pytanie czy wystąpią okoliczności, w których dobry stan ekologiczny lub potencjał ekologiczny nie zostanie osiągnięty lub nie uda się zapobiec pogorszeniu stanu JCWP lub JCWPd w wyniku nowych zmian w charakterystyce fizycznej JCWP lub zmianie poziomu JCWPd.</w:t>
      </w:r>
    </w:p>
    <w:p w14:paraId="56280C4A" w14:textId="77777777"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Jeżeli zaznaczono odpowiedź „TAK” – należy przedstawić ocenę oddziaływania na jednolitą część wód i </w:t>
      </w:r>
      <w:bookmarkStart w:id="9" w:name="_Hlk117079652"/>
      <w:r w:rsidRPr="001C220E">
        <w:rPr>
          <w:rFonts w:ascii="Open Sans" w:hAnsi="Open Sans" w:cs="Open Sans"/>
          <w:bCs/>
          <w:color w:val="000000"/>
          <w:sz w:val="20"/>
          <w:szCs w:val="20"/>
        </w:rPr>
        <w:t xml:space="preserve">szczegółowe wyjaśnienie sposobu, w jaki spełniono lub w jaki zostaną spełnione wszystkie warunki zgodnie z art. 68 </w:t>
      </w:r>
      <w:r w:rsidR="00555C5F" w:rsidRPr="001C220E">
        <w:rPr>
          <w:rFonts w:ascii="Open Sans" w:hAnsi="Open Sans" w:cs="Open Sans"/>
          <w:bCs/>
          <w:color w:val="000000"/>
          <w:sz w:val="20"/>
          <w:szCs w:val="20"/>
        </w:rPr>
        <w:t>ustawy z dnia 20 lipca 2017 r. – Prawo wodne</w:t>
      </w:r>
      <w:r w:rsidR="00555C5F" w:rsidRPr="001C220E">
        <w:rPr>
          <w:rFonts w:ascii="Open Sans" w:hAnsi="Open Sans" w:cs="Open Sans"/>
          <w:sz w:val="20"/>
          <w:szCs w:val="20"/>
        </w:rPr>
        <w:t xml:space="preserve"> </w:t>
      </w:r>
      <w:r w:rsidR="00555C5F" w:rsidRPr="001C220E">
        <w:rPr>
          <w:rFonts w:ascii="Open Sans" w:hAnsi="Open Sans" w:cs="Open Sans"/>
          <w:bCs/>
          <w:color w:val="000000"/>
          <w:sz w:val="20"/>
          <w:szCs w:val="20"/>
        </w:rPr>
        <w:t>(Dz. U. z 2021 r. poz. 2233, z późn. zm.), zwanej dalej „Prawem wodnym”</w:t>
      </w:r>
      <w:bookmarkEnd w:id="9"/>
      <w:r w:rsidR="009928F4" w:rsidRPr="001C220E">
        <w:rPr>
          <w:rStyle w:val="Odwoanieprzypisudolnego"/>
          <w:rFonts w:ascii="Open Sans" w:hAnsi="Open Sans" w:cs="Open Sans"/>
          <w:bCs/>
          <w:color w:val="000000"/>
          <w:sz w:val="20"/>
          <w:szCs w:val="20"/>
        </w:rPr>
        <w:footnoteReference w:id="13"/>
      </w:r>
      <w:r w:rsidR="00E573C4" w:rsidRPr="001C220E">
        <w:rPr>
          <w:rFonts w:ascii="Open Sans" w:hAnsi="Open Sans" w:cs="Open Sans"/>
          <w:bCs/>
          <w:color w:val="000000"/>
          <w:sz w:val="20"/>
          <w:szCs w:val="20"/>
          <w:vertAlign w:val="superscript"/>
        </w:rPr>
        <w:t>,</w:t>
      </w:r>
      <w:r w:rsidR="00E573C4" w:rsidRPr="001C220E">
        <w:rPr>
          <w:rStyle w:val="Odwoanieprzypisudolnego"/>
          <w:rFonts w:ascii="Open Sans" w:hAnsi="Open Sans" w:cs="Open Sans"/>
          <w:bCs/>
          <w:color w:val="000000"/>
          <w:sz w:val="20"/>
          <w:szCs w:val="20"/>
        </w:rPr>
        <w:footnoteReference w:id="14"/>
      </w:r>
      <w:r w:rsidRPr="001C220E">
        <w:rPr>
          <w:rFonts w:ascii="Open Sans" w:hAnsi="Open Sans" w:cs="Open Sans"/>
          <w:bCs/>
          <w:color w:val="000000"/>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596C483A" w14:textId="40050F08"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Przedmiotowy punkt dotyczy odstępstwa od osiągnięcia celów środowiskowych. Cele środowiskowe oraz odstępstwa zdefiniowane zostały w artykule 4 Ramowej Dyrektywy Wodnej, natomiast w polskim prawodawstwie – w ustawie Prawo wodne. W przedmiotowym przypadku </w:t>
      </w:r>
      <w:r w:rsidRPr="001C220E">
        <w:rPr>
          <w:rFonts w:ascii="Open Sans" w:hAnsi="Open Sans" w:cs="Open Sans"/>
          <w:bCs/>
          <w:color w:val="000000"/>
          <w:sz w:val="20"/>
          <w:szCs w:val="20"/>
        </w:rPr>
        <w:lastRenderedPageBreak/>
        <w:t>mowa jest o odstępstwie dopuszczonym ze względu na planowany projekt, które wskazano w</w:t>
      </w:r>
      <w:r w:rsidR="001625E7" w:rsidRPr="001C220E">
        <w:rPr>
          <w:rFonts w:ascii="Open Sans" w:hAnsi="Open Sans" w:cs="Open Sans"/>
          <w:bCs/>
          <w:color w:val="000000"/>
          <w:sz w:val="20"/>
          <w:szCs w:val="20"/>
        </w:rPr>
        <w:t> </w:t>
      </w:r>
      <w:r w:rsidRPr="001C220E">
        <w:rPr>
          <w:rFonts w:ascii="Open Sans" w:hAnsi="Open Sans" w:cs="Open Sans"/>
          <w:bCs/>
          <w:color w:val="000000"/>
          <w:sz w:val="20"/>
          <w:szCs w:val="20"/>
        </w:rPr>
        <w:t>art.</w:t>
      </w:r>
      <w:r w:rsidR="001625E7" w:rsidRPr="001C220E">
        <w:rPr>
          <w:rFonts w:ascii="Open Sans" w:hAnsi="Open Sans" w:cs="Open Sans"/>
          <w:bCs/>
          <w:color w:val="000000"/>
          <w:sz w:val="20"/>
          <w:szCs w:val="20"/>
        </w:rPr>
        <w:t> </w:t>
      </w:r>
      <w:r w:rsidRPr="001C220E">
        <w:rPr>
          <w:rFonts w:ascii="Open Sans" w:hAnsi="Open Sans" w:cs="Open Sans"/>
          <w:bCs/>
          <w:color w:val="000000"/>
          <w:sz w:val="20"/>
          <w:szCs w:val="20"/>
        </w:rPr>
        <w:t>4 ust. 7 Ramowej Dyrektywy Wodnej tj. nowe zmiany charakterystyki fizycznej JCWP lub zmiany poziomu JCWPd lub nowe formy zrównoważonej działalności człowieka.</w:t>
      </w:r>
    </w:p>
    <w:p w14:paraId="2A1BAEA4" w14:textId="367C2F88"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W procedurze oceny oddziaływania na środowisko poprzedzającej wydanie decyzji o środowiskowych uwarunkowaniach uwzględniona jest ocena związana z ww. odstępstwem. Zgodnie z art. 81 ust. 3 ustawy ooś, </w:t>
      </w:r>
      <w:r w:rsidRPr="001C220E">
        <w:rPr>
          <w:rFonts w:ascii="Open Sans" w:hAnsi="Open Sans" w:cs="Open Sans"/>
          <w:bCs/>
          <w:i/>
          <w:iCs/>
          <w:color w:val="000000"/>
          <w:sz w:val="20"/>
          <w:szCs w:val="20"/>
        </w:rPr>
        <w:t>jeżeli z oceny oddziaływania przedsięwzięcia na środowisko wynika, że przedsięwzięcie to wpływa negatywnie na możliwość osiągnięcia celów środowiskowych, o</w:t>
      </w:r>
      <w:r w:rsidR="001625E7" w:rsidRPr="001C220E">
        <w:rPr>
          <w:rFonts w:ascii="Open Sans" w:hAnsi="Open Sans" w:cs="Open Sans"/>
          <w:bCs/>
          <w:i/>
          <w:iCs/>
          <w:color w:val="000000"/>
          <w:sz w:val="20"/>
          <w:szCs w:val="20"/>
        </w:rPr>
        <w:t> </w:t>
      </w:r>
      <w:r w:rsidRPr="001C220E">
        <w:rPr>
          <w:rFonts w:ascii="Open Sans" w:hAnsi="Open Sans" w:cs="Open Sans"/>
          <w:bCs/>
          <w:i/>
          <w:iCs/>
          <w:color w:val="000000"/>
          <w:sz w:val="20"/>
          <w:szCs w:val="20"/>
        </w:rPr>
        <w:t>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1C220E">
        <w:rPr>
          <w:rFonts w:ascii="Open Sans" w:hAnsi="Open Sans" w:cs="Open Sans"/>
          <w:bCs/>
          <w:color w:val="000000"/>
          <w:sz w:val="20"/>
          <w:szCs w:val="20"/>
        </w:rPr>
        <w:t xml:space="preserve">. </w:t>
      </w:r>
    </w:p>
    <w:p w14:paraId="03078DB1" w14:textId="55385703"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Artykuł 68 </w:t>
      </w:r>
      <w:r w:rsidR="00555C5F" w:rsidRPr="001C220E">
        <w:rPr>
          <w:rFonts w:ascii="Open Sans" w:hAnsi="Open Sans" w:cs="Open Sans"/>
          <w:bCs/>
          <w:color w:val="000000"/>
          <w:sz w:val="20"/>
          <w:szCs w:val="20"/>
        </w:rPr>
        <w:t>Prawa wodnego</w:t>
      </w:r>
      <w:r w:rsidRPr="001C220E">
        <w:rPr>
          <w:rFonts w:ascii="Open Sans" w:hAnsi="Open Sans" w:cs="Open Sans"/>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t>
      </w:r>
      <w:r w:rsidR="001625E7" w:rsidRPr="001C220E">
        <w:rPr>
          <w:rFonts w:ascii="Open Sans" w:hAnsi="Open Sans" w:cs="Open Sans"/>
          <w:bCs/>
          <w:color w:val="000000"/>
          <w:sz w:val="20"/>
          <w:szCs w:val="20"/>
        </w:rPr>
        <w:br/>
      </w:r>
      <w:r w:rsidRPr="001C220E">
        <w:rPr>
          <w:rFonts w:ascii="Open Sans" w:hAnsi="Open Sans" w:cs="Open Sans"/>
          <w:bCs/>
          <w:color w:val="000000"/>
          <w:sz w:val="20"/>
          <w:szCs w:val="20"/>
        </w:rPr>
        <w:t>w pkt 1, 3 i 4 do których odsyła art. 81 ust. 3 ustawy ooś są:</w:t>
      </w:r>
    </w:p>
    <w:p w14:paraId="53D3770C" w14:textId="77777777" w:rsidR="000656C1" w:rsidRPr="001C220E" w:rsidRDefault="000656C1" w:rsidP="00647D32">
      <w:pPr>
        <w:spacing w:after="60"/>
        <w:ind w:left="284" w:hanging="284"/>
        <w:outlineLvl w:val="2"/>
        <w:rPr>
          <w:rFonts w:ascii="Open Sans" w:hAnsi="Open Sans" w:cs="Open Sans"/>
          <w:bCs/>
          <w:color w:val="000000"/>
          <w:sz w:val="20"/>
          <w:szCs w:val="20"/>
        </w:rPr>
      </w:pPr>
      <w:r w:rsidRPr="001C220E">
        <w:rPr>
          <w:rFonts w:ascii="Open Sans" w:hAnsi="Open Sans" w:cs="Open Sans"/>
          <w:bCs/>
          <w:color w:val="000000"/>
          <w:sz w:val="20"/>
          <w:szCs w:val="20"/>
        </w:rPr>
        <w:t>1) podejmowane są wszelkie działania, aby łagodzić skutki negatywnych oddziaływań na stan jednolitych części wód;</w:t>
      </w:r>
    </w:p>
    <w:p w14:paraId="728AE698" w14:textId="52FDE48C" w:rsidR="000656C1" w:rsidRPr="001C220E" w:rsidRDefault="000656C1" w:rsidP="00647D32">
      <w:pPr>
        <w:spacing w:after="60"/>
        <w:ind w:left="284" w:hanging="284"/>
        <w:outlineLvl w:val="2"/>
        <w:rPr>
          <w:rFonts w:ascii="Open Sans" w:hAnsi="Open Sans" w:cs="Open Sans"/>
          <w:bCs/>
          <w:color w:val="000000"/>
          <w:sz w:val="20"/>
          <w:szCs w:val="20"/>
        </w:rPr>
      </w:pPr>
      <w:r w:rsidRPr="001C220E">
        <w:rPr>
          <w:rFonts w:ascii="Open Sans" w:hAnsi="Open Sans" w:cs="Open Sans"/>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w:t>
      </w:r>
      <w:r w:rsidR="001625E7" w:rsidRPr="001C220E">
        <w:rPr>
          <w:rFonts w:ascii="Open Sans" w:hAnsi="Open Sans" w:cs="Open Sans"/>
          <w:bCs/>
          <w:color w:val="000000"/>
          <w:sz w:val="20"/>
          <w:szCs w:val="20"/>
        </w:rPr>
        <w:t> </w:t>
      </w:r>
      <w:r w:rsidRPr="001C220E">
        <w:rPr>
          <w:rFonts w:ascii="Open Sans" w:hAnsi="Open Sans" w:cs="Open Sans"/>
          <w:bCs/>
          <w:color w:val="000000"/>
          <w:sz w:val="20"/>
          <w:szCs w:val="20"/>
        </w:rPr>
        <w:t>następstwie tych zmian i działań;</w:t>
      </w:r>
    </w:p>
    <w:p w14:paraId="55BD40E4" w14:textId="77777777" w:rsidR="000656C1" w:rsidRPr="001C220E" w:rsidRDefault="000656C1" w:rsidP="00647D32">
      <w:pPr>
        <w:spacing w:after="60"/>
        <w:ind w:left="284" w:hanging="284"/>
        <w:outlineLvl w:val="2"/>
        <w:rPr>
          <w:rFonts w:ascii="Open Sans" w:hAnsi="Open Sans" w:cs="Open Sans"/>
          <w:bCs/>
          <w:color w:val="000000"/>
          <w:sz w:val="20"/>
          <w:szCs w:val="20"/>
        </w:rPr>
      </w:pPr>
      <w:r w:rsidRPr="001C220E">
        <w:rPr>
          <w:rFonts w:ascii="Open Sans" w:hAnsi="Open Sans" w:cs="Open Sans"/>
          <w:bCs/>
          <w:color w:val="000000"/>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586F456A" w14:textId="77777777" w:rsidR="000656C1" w:rsidRPr="001C220E" w:rsidRDefault="000656C1" w:rsidP="00647D32">
      <w:pPr>
        <w:keepNext/>
        <w:spacing w:after="60"/>
        <w:outlineLvl w:val="2"/>
        <w:rPr>
          <w:rFonts w:ascii="Open Sans" w:hAnsi="Open Sans" w:cs="Open Sans"/>
          <w:b/>
          <w:color w:val="000000"/>
          <w:sz w:val="20"/>
          <w:szCs w:val="20"/>
        </w:rPr>
      </w:pPr>
      <w:r w:rsidRPr="001C220E">
        <w:rPr>
          <w:rFonts w:ascii="Open Sans" w:hAnsi="Open Sans" w:cs="Open Sans"/>
          <w:b/>
          <w:color w:val="000000"/>
          <w:sz w:val="20"/>
          <w:szCs w:val="20"/>
        </w:rPr>
        <w:t xml:space="preserve">Jeżeli zaznaczono odpowiedź </w:t>
      </w:r>
      <w:r w:rsidRPr="001C220E">
        <w:rPr>
          <w:rFonts w:ascii="Open Sans" w:hAnsi="Open Sans" w:cs="Open Sans"/>
          <w:bCs/>
          <w:color w:val="000000"/>
          <w:sz w:val="20"/>
          <w:szCs w:val="20"/>
        </w:rPr>
        <w:t>„</w:t>
      </w:r>
      <w:r w:rsidRPr="001C220E">
        <w:rPr>
          <w:rFonts w:ascii="Open Sans" w:hAnsi="Open Sans" w:cs="Open Sans"/>
          <w:b/>
          <w:color w:val="000000"/>
          <w:sz w:val="20"/>
          <w:szCs w:val="20"/>
        </w:rPr>
        <w:t>NIE”</w:t>
      </w:r>
      <w:r w:rsidRPr="001C220E">
        <w:rPr>
          <w:rFonts w:ascii="Open Sans" w:hAnsi="Open Sans" w:cs="Open Sans"/>
          <w:bCs/>
          <w:color w:val="000000"/>
          <w:sz w:val="20"/>
          <w:szCs w:val="20"/>
        </w:rPr>
        <w:t xml:space="preserve"> – mogą wystąpić dwie sytuacje:</w:t>
      </w:r>
    </w:p>
    <w:p w14:paraId="3FC6E480" w14:textId="77777777" w:rsidR="000656C1" w:rsidRPr="001C220E" w:rsidRDefault="000656C1" w:rsidP="00647D32">
      <w:pPr>
        <w:numPr>
          <w:ilvl w:val="0"/>
          <w:numId w:val="21"/>
        </w:numPr>
        <w:spacing w:after="60"/>
        <w:ind w:left="426"/>
        <w:outlineLvl w:val="2"/>
        <w:rPr>
          <w:rFonts w:ascii="Open Sans" w:hAnsi="Open Sans" w:cs="Open Sans"/>
          <w:b/>
          <w:color w:val="000000"/>
          <w:sz w:val="20"/>
          <w:szCs w:val="20"/>
        </w:rPr>
      </w:pPr>
      <w:r w:rsidRPr="001C220E">
        <w:rPr>
          <w:rFonts w:ascii="Open Sans" w:hAnsi="Open Sans" w:cs="Open Sans"/>
          <w:bCs/>
          <w:color w:val="000000"/>
          <w:sz w:val="20"/>
          <w:szCs w:val="20"/>
        </w:rPr>
        <w:t xml:space="preserve">Przeprowadzono analizę w celu odpowiedzi na pytanie – </w:t>
      </w:r>
      <w:r w:rsidRPr="001C220E">
        <w:rPr>
          <w:rFonts w:ascii="Open Sans" w:hAnsi="Open Sans" w:cs="Open Sans"/>
          <w:b/>
          <w:color w:val="000000"/>
          <w:sz w:val="20"/>
          <w:szCs w:val="20"/>
        </w:rPr>
        <w:t>należy dołączyć deklarację</w:t>
      </w:r>
      <w:r w:rsidRPr="001C220E">
        <w:rPr>
          <w:rFonts w:ascii="Open Sans" w:hAnsi="Open Sans" w:cs="Open Sans"/>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1C220E">
        <w:rPr>
          <w:rFonts w:ascii="Open Sans" w:hAnsi="Open Sans" w:cs="Open Sans"/>
          <w:b/>
          <w:color w:val="000000"/>
          <w:sz w:val="20"/>
          <w:szCs w:val="20"/>
        </w:rPr>
        <w:t xml:space="preserve">Należy podać datę wydania deklaracji. </w:t>
      </w:r>
    </w:p>
    <w:p w14:paraId="4C38D90B" w14:textId="7135A2B4" w:rsidR="000656C1" w:rsidRPr="001C220E" w:rsidRDefault="000656C1" w:rsidP="00647D32">
      <w:pPr>
        <w:numPr>
          <w:ilvl w:val="0"/>
          <w:numId w:val="21"/>
        </w:numPr>
        <w:spacing w:after="60"/>
        <w:ind w:left="426"/>
        <w:outlineLvl w:val="2"/>
        <w:rPr>
          <w:rFonts w:ascii="Open Sans" w:hAnsi="Open Sans" w:cs="Open Sans"/>
          <w:bCs/>
          <w:color w:val="000000"/>
          <w:sz w:val="20"/>
          <w:szCs w:val="20"/>
        </w:rPr>
      </w:pPr>
      <w:r w:rsidRPr="001C220E">
        <w:rPr>
          <w:rFonts w:ascii="Open Sans" w:hAnsi="Open Sans" w:cs="Open Sans"/>
          <w:bCs/>
          <w:color w:val="000000"/>
          <w:sz w:val="20"/>
          <w:szCs w:val="20"/>
        </w:rPr>
        <w:t>Nie przeprowadzono analizy w celu odpowiedzi na pytanie – projekt z uwagi na swój charakter nie wymaga rozpatrzenia w kontekście spełnienia warunków zgodnie</w:t>
      </w:r>
      <w:r w:rsidR="001625E7" w:rsidRPr="001C220E">
        <w:rPr>
          <w:rFonts w:ascii="Open Sans" w:hAnsi="Open Sans" w:cs="Open Sans"/>
          <w:bCs/>
          <w:color w:val="000000"/>
          <w:sz w:val="20"/>
          <w:szCs w:val="20"/>
        </w:rPr>
        <w:br/>
      </w:r>
      <w:r w:rsidRPr="001C220E">
        <w:rPr>
          <w:rFonts w:ascii="Open Sans" w:hAnsi="Open Sans" w:cs="Open Sans"/>
          <w:bCs/>
          <w:color w:val="000000"/>
          <w:sz w:val="20"/>
          <w:szCs w:val="20"/>
        </w:rPr>
        <w:lastRenderedPageBreak/>
        <w:t xml:space="preserve"> z art. 68 Prawa wodnego. </w:t>
      </w:r>
      <w:r w:rsidRPr="001C220E">
        <w:rPr>
          <w:rFonts w:ascii="Open Sans" w:hAnsi="Open Sans" w:cs="Open Sans"/>
          <w:b/>
          <w:color w:val="000000"/>
          <w:sz w:val="20"/>
          <w:szCs w:val="20"/>
        </w:rPr>
        <w:t>W przypadku takich projektów należy to odpowiednio wyjaśnić i nie ma obowiązku dołączania deklaracji.</w:t>
      </w:r>
    </w:p>
    <w:p w14:paraId="3BEB4CF8" w14:textId="77777777" w:rsidR="000656C1" w:rsidRPr="001C220E" w:rsidRDefault="000656C1" w:rsidP="00647D32">
      <w:pPr>
        <w:spacing w:after="60"/>
        <w:ind w:left="426"/>
        <w:outlineLvl w:val="2"/>
        <w:rPr>
          <w:rFonts w:ascii="Open Sans" w:hAnsi="Open Sans" w:cs="Open Sans"/>
          <w:bCs/>
          <w:color w:val="000000"/>
          <w:sz w:val="20"/>
          <w:szCs w:val="20"/>
        </w:rPr>
      </w:pPr>
      <w:r w:rsidRPr="001C220E">
        <w:rPr>
          <w:rFonts w:ascii="Open Sans" w:hAnsi="Open Sans" w:cs="Open Sans"/>
          <w:bCs/>
          <w:color w:val="000000"/>
          <w:sz w:val="20"/>
          <w:szCs w:val="20"/>
        </w:rPr>
        <w:t>Będą to projekty:</w:t>
      </w:r>
    </w:p>
    <w:p w14:paraId="4CF494FE" w14:textId="77777777" w:rsidR="000656C1" w:rsidRPr="001C220E" w:rsidRDefault="000656C1" w:rsidP="00647D32">
      <w:pPr>
        <w:numPr>
          <w:ilvl w:val="0"/>
          <w:numId w:val="22"/>
        </w:numPr>
        <w:spacing w:after="60"/>
        <w:ind w:left="709"/>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 studialne, czyli dotyczące opracowania dokumentacji, jeśli w ramach tych projektów nie zachodzi potrzeba działań fizycznych,</w:t>
      </w:r>
    </w:p>
    <w:p w14:paraId="5E04B860" w14:textId="3D0E1150" w:rsidR="000656C1" w:rsidRPr="001C220E" w:rsidRDefault="000656C1" w:rsidP="00647D32">
      <w:pPr>
        <w:numPr>
          <w:ilvl w:val="0"/>
          <w:numId w:val="22"/>
        </w:numPr>
        <w:spacing w:after="60"/>
        <w:ind w:left="709"/>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 nieinfrastrukturalne (jak na przykład działania zakupowe, nie związane z ingerencją w</w:t>
      </w:r>
      <w:r w:rsidR="001625E7" w:rsidRPr="001C220E">
        <w:rPr>
          <w:rFonts w:ascii="Open Sans" w:hAnsi="Open Sans" w:cs="Open Sans"/>
          <w:bCs/>
          <w:color w:val="000000"/>
          <w:sz w:val="20"/>
          <w:szCs w:val="20"/>
        </w:rPr>
        <w:t> </w:t>
      </w:r>
      <w:r w:rsidRPr="001C220E">
        <w:rPr>
          <w:rFonts w:ascii="Open Sans" w:hAnsi="Open Sans" w:cs="Open Sans"/>
          <w:bCs/>
          <w:color w:val="000000"/>
          <w:sz w:val="20"/>
          <w:szCs w:val="20"/>
        </w:rPr>
        <w:t>środowisko),</w:t>
      </w:r>
    </w:p>
    <w:p w14:paraId="76222E7D" w14:textId="77777777" w:rsidR="000656C1" w:rsidRPr="001C220E" w:rsidRDefault="000656C1" w:rsidP="00647D32">
      <w:pPr>
        <w:numPr>
          <w:ilvl w:val="0"/>
          <w:numId w:val="22"/>
        </w:numPr>
        <w:spacing w:after="60"/>
        <w:ind w:left="709" w:hanging="357"/>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 obejmujące:</w:t>
      </w:r>
    </w:p>
    <w:p w14:paraId="185E55AB" w14:textId="77777777"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przedsięwzięcia, dla których wydano decyzje o środowiskowych uwarunkowaniach, w treści których znajdują się wnioski z przeprowadzonej analizy oddziaływania inwestycji na jednolite części wód;</w:t>
      </w:r>
    </w:p>
    <w:p w14:paraId="76093618" w14:textId="0BAEAEEB"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inwestycje lub działania, dla których uzyskano ocenę wodnoprawną, o której mowa w art. 425 ust. 1 Prawa wodnego; </w:t>
      </w:r>
    </w:p>
    <w:p w14:paraId="5A6D20AB" w14:textId="47791E86"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inwestycje dotyczące systemów ERTMS, SESAR, ITS, VTMIS i systemu aplikacji </w:t>
      </w:r>
      <w:r w:rsidR="004F2FBB" w:rsidRPr="001C220E">
        <w:rPr>
          <w:rFonts w:ascii="Open Sans" w:hAnsi="Open Sans" w:cs="Open Sans"/>
          <w:bCs/>
          <w:color w:val="000000"/>
          <w:sz w:val="20"/>
          <w:szCs w:val="20"/>
        </w:rPr>
        <w:t>telemetrycznych</w:t>
      </w:r>
      <w:r w:rsidRPr="001C220E">
        <w:rPr>
          <w:rFonts w:ascii="Open Sans" w:hAnsi="Open Sans" w:cs="Open Sans"/>
          <w:bCs/>
          <w:color w:val="000000"/>
          <w:sz w:val="20"/>
          <w:szCs w:val="20"/>
        </w:rPr>
        <w:t>, oraz dotyczące modernizacji statków i taboru kolejowego, jeżeli proponowane projekty nie obejmują robót fizycznych, które mogą negatywnie wpłynąć na jednolite części wód;</w:t>
      </w:r>
    </w:p>
    <w:p w14:paraId="278B13F8" w14:textId="0C94DA84"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termomodernizację budynków;</w:t>
      </w:r>
    </w:p>
    <w:p w14:paraId="1D89CE63" w14:textId="77777777"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kolektory słoneczne, panele fotowoltaiczne, powietrzne pompy ciepła;</w:t>
      </w:r>
    </w:p>
    <w:p w14:paraId="4ABF75C5" w14:textId="5FBB0E9D"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wszelkie prace konserwatorskie i restauratorskie prowadzone wewnątrz</w:t>
      </w:r>
      <w:r w:rsidR="001625E7" w:rsidRPr="001C220E">
        <w:rPr>
          <w:rFonts w:ascii="Open Sans" w:hAnsi="Open Sans" w:cs="Open Sans"/>
          <w:bCs/>
          <w:color w:val="000000"/>
          <w:sz w:val="20"/>
          <w:szCs w:val="20"/>
        </w:rPr>
        <w:br/>
      </w:r>
      <w:r w:rsidRPr="001C220E">
        <w:rPr>
          <w:rFonts w:ascii="Open Sans" w:hAnsi="Open Sans" w:cs="Open Sans"/>
          <w:bCs/>
          <w:color w:val="000000"/>
          <w:sz w:val="20"/>
          <w:szCs w:val="20"/>
        </w:rPr>
        <w:t xml:space="preserve"> i na zewnątrz budynków;</w:t>
      </w:r>
    </w:p>
    <w:p w14:paraId="2E15DD2F" w14:textId="77777777"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prace związane z wymianą źródeł i systemów grzewczych w budynkach;</w:t>
      </w:r>
    </w:p>
    <w:p w14:paraId="17D32D04" w14:textId="77777777"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przebudowę obiektów, mieszczącą się w obrysie zewnętrznym ścian parteru budynku (m.in. nadbudowę, przebudowę układu wewnętrznego pomieszczeń itp.);</w:t>
      </w:r>
    </w:p>
    <w:p w14:paraId="1B72BD3C" w14:textId="77777777"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energooszczędne oświetlenia ulic i dróg;</w:t>
      </w:r>
    </w:p>
    <w:p w14:paraId="1BD264EA" w14:textId="458FB9A4"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kable teletechniczne instalowane na słupach;</w:t>
      </w:r>
    </w:p>
    <w:p w14:paraId="71762EBC" w14:textId="35D1B18E"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ścieżki rowerowe;</w:t>
      </w:r>
    </w:p>
    <w:p w14:paraId="5DEBD84F" w14:textId="48955A6B"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montaż anten, nadajników i odbiorników na istniejących obiektach budowlanych;</w:t>
      </w:r>
    </w:p>
    <w:p w14:paraId="3BD62BD6" w14:textId="24BA9FCD"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remontów obiektów budowlanych innych niż kategorie VIII, XXI, XXIV, XXVII, XXVIII, XXX z załącznika do </w:t>
      </w:r>
      <w:r w:rsidR="00555C5F" w:rsidRPr="001C220E">
        <w:rPr>
          <w:rFonts w:ascii="Open Sans" w:hAnsi="Open Sans" w:cs="Open Sans"/>
          <w:bCs/>
          <w:color w:val="000000"/>
          <w:sz w:val="20"/>
          <w:szCs w:val="20"/>
        </w:rPr>
        <w:t>Prawa budowalnego</w:t>
      </w:r>
      <w:r w:rsidRPr="001C220E">
        <w:rPr>
          <w:rFonts w:ascii="Open Sans" w:hAnsi="Open Sans" w:cs="Open Sans"/>
          <w:bCs/>
          <w:color w:val="000000"/>
          <w:sz w:val="20"/>
          <w:szCs w:val="20"/>
        </w:rPr>
        <w:t>;</w:t>
      </w:r>
    </w:p>
    <w:p w14:paraId="225C821E" w14:textId="77777777"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zmiany sposobu użytkowania istniejących budynków;</w:t>
      </w:r>
    </w:p>
    <w:p w14:paraId="51F8766A" w14:textId="77777777" w:rsidR="000656C1" w:rsidRPr="001C220E" w:rsidRDefault="000656C1" w:rsidP="00647D32">
      <w:pPr>
        <w:numPr>
          <w:ilvl w:val="0"/>
          <w:numId w:val="23"/>
        </w:numPr>
        <w:spacing w:after="12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obiekty małej architektury i zagospodarowania terenów zielonych </w:t>
      </w:r>
    </w:p>
    <w:p w14:paraId="43E39F38" w14:textId="77777777" w:rsidR="000656C1" w:rsidRPr="001C220E" w:rsidRDefault="00EA6CD6" w:rsidP="00647D32">
      <w:pPr>
        <w:keepNext/>
        <w:numPr>
          <w:ilvl w:val="0"/>
          <w:numId w:val="5"/>
        </w:numPr>
        <w:spacing w:before="360" w:after="120"/>
        <w:ind w:left="284" w:hanging="357"/>
        <w:rPr>
          <w:rFonts w:ascii="Open Sans" w:hAnsi="Open Sans" w:cs="Open Sans"/>
          <w:b/>
          <w:bCs/>
          <w:color w:val="000000"/>
        </w:rPr>
      </w:pPr>
      <w:r w:rsidRPr="001C220E">
        <w:rPr>
          <w:rFonts w:ascii="Open Sans" w:hAnsi="Open Sans" w:cs="Open Sans"/>
          <w:b/>
          <w:bCs/>
          <w:color w:val="000000"/>
        </w:rPr>
        <w:t>Należy wyjaśnić, w jaki sposób projekt pokrywa się z celami planu gospodarowania wodami w dorzeczu, które ustanowiono dla odpowiednich jednolitych części wód.</w:t>
      </w:r>
    </w:p>
    <w:tbl>
      <w:tblPr>
        <w:tblStyle w:val="Tabela-Siatka"/>
        <w:tblW w:w="0" w:type="auto"/>
        <w:tblInd w:w="-5" w:type="dxa"/>
        <w:tblLook w:val="04A0" w:firstRow="1" w:lastRow="0" w:firstColumn="1" w:lastColumn="0" w:noHBand="0" w:noVBand="1"/>
        <w:tblCaption w:val="nie dotyczy "/>
      </w:tblPr>
      <w:tblGrid>
        <w:gridCol w:w="9067"/>
      </w:tblGrid>
      <w:tr w:rsidR="004F2FBB" w:rsidRPr="001C220E" w14:paraId="57099CF0" w14:textId="77777777" w:rsidTr="005F7340">
        <w:tc>
          <w:tcPr>
            <w:tcW w:w="9067" w:type="dxa"/>
          </w:tcPr>
          <w:p w14:paraId="2202E33A" w14:textId="77777777" w:rsidR="004F2FBB" w:rsidRPr="001C220E" w:rsidRDefault="004F2FBB" w:rsidP="005F7340">
            <w:pPr>
              <w:tabs>
                <w:tab w:val="left" w:pos="0"/>
              </w:tabs>
              <w:ind w:left="295" w:hanging="295"/>
              <w:rPr>
                <w:rFonts w:ascii="Open Sans" w:hAnsi="Open Sans" w:cs="Open Sans"/>
                <w:iCs/>
                <w:color w:val="000000"/>
              </w:rPr>
            </w:pPr>
            <w:r w:rsidRPr="001C220E">
              <w:rPr>
                <w:rFonts w:ascii="Open Sans" w:hAnsi="Open Sans" w:cs="Open Sans"/>
                <w:iCs/>
                <w:color w:val="000000"/>
              </w:rPr>
              <w:t>Pole opisowe – max. 2500 znaków.</w:t>
            </w:r>
          </w:p>
          <w:p w14:paraId="63D3FFCF" w14:textId="5D39D8E7" w:rsidR="004F2FBB" w:rsidRPr="00B04032" w:rsidRDefault="001C220E" w:rsidP="001C220E">
            <w:pPr>
              <w:tabs>
                <w:tab w:val="left" w:pos="0"/>
              </w:tabs>
              <w:ind w:left="37" w:hanging="37"/>
              <w:rPr>
                <w:rFonts w:ascii="Open Sans" w:hAnsi="Open Sans" w:cs="Open Sans"/>
                <w:i/>
                <w:color w:val="000000"/>
              </w:rPr>
            </w:pPr>
            <w:r w:rsidRPr="00B04032">
              <w:rPr>
                <w:rFonts w:ascii="Open Sans" w:hAnsi="Open Sans" w:cs="Open Sans"/>
                <w:i/>
                <w:color w:val="000000"/>
              </w:rPr>
              <w:lastRenderedPageBreak/>
              <w:t>Nie dotyczy Typu projektu: FENX.01.05.</w:t>
            </w:r>
            <w:r w:rsidR="00B82DE1" w:rsidRPr="00B04032">
              <w:rPr>
                <w:rFonts w:ascii="Open Sans" w:hAnsi="Open Sans" w:cs="Open Sans"/>
                <w:i/>
                <w:color w:val="000000"/>
              </w:rPr>
              <w:t>3</w:t>
            </w:r>
            <w:r w:rsidRPr="00B04032">
              <w:rPr>
                <w:rFonts w:ascii="Open Sans" w:hAnsi="Open Sans" w:cs="Open Sans"/>
                <w:i/>
                <w:color w:val="000000"/>
              </w:rPr>
              <w:t xml:space="preserve"> </w:t>
            </w:r>
            <w:r w:rsidR="00B82DE1" w:rsidRPr="00B04032">
              <w:rPr>
                <w:rFonts w:ascii="Open Sans" w:hAnsi="Open Sans" w:cs="Open Sans"/>
                <w:i/>
                <w:color w:val="000000"/>
              </w:rPr>
              <w:t>Zwalczanie inwazyjnych gatunków obcych</w:t>
            </w:r>
            <w:r w:rsidRPr="00B04032">
              <w:rPr>
                <w:rFonts w:ascii="Open Sans" w:hAnsi="Open Sans" w:cs="Open Sans"/>
                <w:i/>
                <w:color w:val="000000"/>
              </w:rPr>
              <w:t>.</w:t>
            </w:r>
          </w:p>
        </w:tc>
      </w:tr>
    </w:tbl>
    <w:p w14:paraId="11C454A6" w14:textId="77777777" w:rsidR="00011D79" w:rsidRPr="001C220E" w:rsidRDefault="00011D79" w:rsidP="00647D32">
      <w:pPr>
        <w:spacing w:before="120" w:after="120"/>
        <w:outlineLvl w:val="2"/>
        <w:rPr>
          <w:rFonts w:ascii="Open Sans" w:hAnsi="Open Sans" w:cs="Open Sans"/>
          <w:b/>
          <w:color w:val="000000"/>
        </w:rPr>
      </w:pPr>
      <w:r w:rsidRPr="001C220E">
        <w:rPr>
          <w:rFonts w:ascii="Open Sans" w:hAnsi="Open Sans" w:cs="Open Sans"/>
          <w:b/>
          <w:color w:val="000000"/>
        </w:rPr>
        <w:lastRenderedPageBreak/>
        <w:t>Instrukcja</w:t>
      </w:r>
    </w:p>
    <w:p w14:paraId="33F02485" w14:textId="77777777" w:rsidR="00532F00" w:rsidRPr="001C220E" w:rsidRDefault="00532F00" w:rsidP="0013054C">
      <w:pPr>
        <w:spacing w:before="120" w:after="120"/>
        <w:outlineLvl w:val="2"/>
        <w:rPr>
          <w:rFonts w:ascii="Open Sans" w:hAnsi="Open Sans" w:cs="Open Sans"/>
          <w:bCs/>
          <w:color w:val="000000"/>
          <w:sz w:val="20"/>
          <w:szCs w:val="20"/>
        </w:rPr>
      </w:pPr>
      <w:r w:rsidRPr="001C220E">
        <w:rPr>
          <w:rFonts w:ascii="Open Sans" w:hAnsi="Open Sans" w:cs="Open Sans"/>
          <w:bCs/>
          <w:color w:val="000000"/>
          <w:sz w:val="20"/>
          <w:szCs w:val="20"/>
        </w:rPr>
        <w:t>Należy dokonać identyfikacji jednolitych części wód, których dotyczy planowany projekt oraz przypisanych im celów środowiskowych.</w:t>
      </w:r>
    </w:p>
    <w:p w14:paraId="1EB5CF58" w14:textId="52CCBD0E" w:rsidR="00EA6CD6" w:rsidRPr="001C220E" w:rsidRDefault="00532F00" w:rsidP="0013054C">
      <w:pPr>
        <w:spacing w:before="120" w:after="120"/>
        <w:rPr>
          <w:rFonts w:ascii="Open Sans" w:hAnsi="Open Sans" w:cs="Open Sans"/>
          <w:bCs/>
          <w:color w:val="000000"/>
          <w:sz w:val="20"/>
          <w:szCs w:val="20"/>
        </w:rPr>
      </w:pPr>
      <w:r w:rsidRPr="001C220E">
        <w:rPr>
          <w:rFonts w:ascii="Open Sans" w:hAnsi="Open Sans" w:cs="Open Sans"/>
          <w:bCs/>
          <w:color w:val="000000"/>
          <w:sz w:val="20"/>
          <w:szCs w:val="20"/>
        </w:rPr>
        <w:t>W nawiązaniu do ustalonych celów należy wskazać w jaki sposób projekt wpływa na ich osiągnięcie. Tym samym punkt ten będzie dotyczył projektów, które z racji swojego charakteru i</w:t>
      </w:r>
      <w:r w:rsidR="001625E7" w:rsidRPr="001C220E">
        <w:rPr>
          <w:rFonts w:ascii="Open Sans" w:hAnsi="Open Sans" w:cs="Open Sans"/>
          <w:bCs/>
          <w:color w:val="000000"/>
          <w:sz w:val="20"/>
          <w:szCs w:val="20"/>
        </w:rPr>
        <w:t> </w:t>
      </w:r>
      <w:r w:rsidRPr="001C220E">
        <w:rPr>
          <w:rFonts w:ascii="Open Sans" w:hAnsi="Open Sans" w:cs="Open Sans"/>
          <w:bCs/>
          <w:color w:val="000000"/>
          <w:sz w:val="20"/>
          <w:szCs w:val="20"/>
        </w:rPr>
        <w:t>zakresu będą pokrywały się z celami, które ustanowiono dla danej jednolitej części wód (w</w:t>
      </w:r>
      <w:r w:rsidR="001625E7" w:rsidRPr="001C220E">
        <w:rPr>
          <w:rFonts w:ascii="Open Sans" w:hAnsi="Open Sans" w:cs="Open Sans"/>
          <w:bCs/>
          <w:color w:val="000000"/>
          <w:sz w:val="20"/>
          <w:szCs w:val="20"/>
        </w:rPr>
        <w:t> </w:t>
      </w:r>
      <w:r w:rsidRPr="001C220E">
        <w:rPr>
          <w:rFonts w:ascii="Open Sans" w:hAnsi="Open Sans" w:cs="Open Sans"/>
          <w:bCs/>
          <w:color w:val="000000"/>
          <w:sz w:val="20"/>
          <w:szCs w:val="20"/>
        </w:rPr>
        <w:t>pozostałych przypadkach zasadne jest wykazanie neutralnego charakteru projektu).</w:t>
      </w:r>
    </w:p>
    <w:p w14:paraId="3FE03251" w14:textId="77777777" w:rsidR="00D278D6" w:rsidRPr="00481411" w:rsidRDefault="007A08E5" w:rsidP="00647D32">
      <w:pPr>
        <w:keepNext/>
        <w:numPr>
          <w:ilvl w:val="0"/>
          <w:numId w:val="5"/>
        </w:numPr>
        <w:spacing w:before="120" w:after="120"/>
        <w:ind w:left="426"/>
        <w:rPr>
          <w:rFonts w:ascii="Open Sans" w:hAnsi="Open Sans" w:cs="Open Sans"/>
          <w:b/>
          <w:bCs/>
          <w:color w:val="000000"/>
        </w:rPr>
      </w:pPr>
      <w:r w:rsidRPr="00481411">
        <w:rPr>
          <w:rFonts w:ascii="Open Sans" w:hAnsi="Open Sans" w:cs="Open Sans"/>
          <w:b/>
          <w:bCs/>
          <w:color w:val="000000"/>
        </w:rPr>
        <w:t>Stosowanie dyrektywy Rady 91/271/EWG</w:t>
      </w:r>
      <w:r w:rsidRPr="00481411">
        <w:rPr>
          <w:rFonts w:ascii="Open Sans" w:hAnsi="Open Sans" w:cs="Open Sans"/>
          <w:b/>
          <w:bCs/>
          <w:color w:val="000000"/>
          <w:vertAlign w:val="superscript"/>
        </w:rPr>
        <w:footnoteReference w:id="15"/>
      </w:r>
      <w:r w:rsidRPr="00481411">
        <w:rPr>
          <w:rFonts w:ascii="Open Sans" w:hAnsi="Open Sans" w:cs="Open Sans"/>
          <w:b/>
          <w:bCs/>
          <w:color w:val="000000"/>
          <w:vertAlign w:val="superscript"/>
        </w:rPr>
        <w:t xml:space="preserve"> </w:t>
      </w:r>
      <w:r w:rsidRPr="00481411">
        <w:rPr>
          <w:rFonts w:ascii="Open Sans" w:hAnsi="Open Sans" w:cs="Open Sans"/>
          <w:b/>
          <w:bCs/>
          <w:color w:val="000000"/>
        </w:rPr>
        <w:t>(„dyrektywy dotyczącej oczyszczania ścieków komunalnych”) – projekty w sektorze usług zbiorowego zaopatrzenia w wodę i zbiorowe odprowadzanie ścieków komunalnych</w:t>
      </w:r>
    </w:p>
    <w:tbl>
      <w:tblPr>
        <w:tblStyle w:val="Tabela-Siatka"/>
        <w:tblW w:w="0" w:type="auto"/>
        <w:tblInd w:w="-5" w:type="dxa"/>
        <w:tblLook w:val="04A0" w:firstRow="1" w:lastRow="0" w:firstColumn="1" w:lastColumn="0" w:noHBand="0" w:noVBand="1"/>
        <w:tblCaption w:val="nie dotyczy "/>
      </w:tblPr>
      <w:tblGrid>
        <w:gridCol w:w="9067"/>
      </w:tblGrid>
      <w:tr w:rsidR="004F2FBB" w:rsidRPr="00481411" w14:paraId="074AB399" w14:textId="77777777" w:rsidTr="005F7340">
        <w:tc>
          <w:tcPr>
            <w:tcW w:w="9067" w:type="dxa"/>
          </w:tcPr>
          <w:p w14:paraId="67EF480B" w14:textId="77777777" w:rsidR="004F2FBB" w:rsidRPr="00481411" w:rsidRDefault="004F2FBB" w:rsidP="00647D32">
            <w:pPr>
              <w:tabs>
                <w:tab w:val="left" w:pos="0"/>
              </w:tabs>
              <w:spacing w:after="0"/>
              <w:ind w:left="295" w:hanging="295"/>
              <w:rPr>
                <w:rFonts w:ascii="Open Sans" w:hAnsi="Open Sans" w:cs="Open Sans"/>
                <w:iCs/>
                <w:color w:val="000000"/>
              </w:rPr>
            </w:pPr>
            <w:r w:rsidRPr="00481411">
              <w:rPr>
                <w:rFonts w:ascii="Open Sans" w:hAnsi="Open Sans" w:cs="Open Sans"/>
                <w:iCs/>
                <w:color w:val="000000"/>
              </w:rPr>
              <w:t>Pole opisowe – max. 2500 znaków.</w:t>
            </w:r>
          </w:p>
          <w:p w14:paraId="139CF409" w14:textId="718464B8" w:rsidR="004F2FBB" w:rsidRPr="00481411" w:rsidRDefault="004F2FBB" w:rsidP="00647D32">
            <w:pPr>
              <w:tabs>
                <w:tab w:val="left" w:pos="0"/>
              </w:tabs>
              <w:spacing w:after="0"/>
              <w:rPr>
                <w:rFonts w:ascii="Open Sans" w:hAnsi="Open Sans" w:cs="Open Sans"/>
                <w:i/>
                <w:iCs/>
                <w:color w:val="000000"/>
              </w:rPr>
            </w:pPr>
            <w:r w:rsidRPr="00481411">
              <w:rPr>
                <w:rFonts w:ascii="Open Sans" w:hAnsi="Open Sans" w:cs="Open Sans"/>
                <w:i/>
                <w:iCs/>
                <w:color w:val="000000"/>
              </w:rPr>
              <w:t>Nie dotyczy Typu projektu: FENX.01.05.</w:t>
            </w:r>
            <w:r w:rsidR="00B82DE1">
              <w:rPr>
                <w:rFonts w:ascii="Open Sans" w:hAnsi="Open Sans" w:cs="Open Sans"/>
                <w:i/>
                <w:iCs/>
                <w:color w:val="000000"/>
              </w:rPr>
              <w:t>3</w:t>
            </w:r>
            <w:r w:rsidRPr="00481411">
              <w:rPr>
                <w:rFonts w:ascii="Open Sans" w:hAnsi="Open Sans" w:cs="Open Sans"/>
                <w:i/>
                <w:iCs/>
                <w:color w:val="000000"/>
              </w:rPr>
              <w:t xml:space="preserve"> </w:t>
            </w:r>
            <w:r w:rsidR="00B82DE1">
              <w:rPr>
                <w:rFonts w:ascii="Open Sans" w:hAnsi="Open Sans" w:cs="Open Sans"/>
                <w:i/>
                <w:iCs/>
                <w:color w:val="000000"/>
              </w:rPr>
              <w:t>Zwalczanie inwazyjnych gatunków obcych.</w:t>
            </w:r>
            <w:r w:rsidR="001C220E" w:rsidRPr="00481411">
              <w:rPr>
                <w:rFonts w:ascii="Open Sans" w:hAnsi="Open Sans" w:cs="Open Sans"/>
                <w:i/>
                <w:iCs/>
                <w:color w:val="000000"/>
              </w:rPr>
              <w:t>.</w:t>
            </w:r>
          </w:p>
        </w:tc>
      </w:tr>
    </w:tbl>
    <w:p w14:paraId="49F14741" w14:textId="77777777" w:rsidR="00011D79" w:rsidRPr="00481411" w:rsidRDefault="00011D79" w:rsidP="00647D32">
      <w:pPr>
        <w:spacing w:before="120" w:after="120"/>
        <w:rPr>
          <w:rFonts w:ascii="Open Sans" w:hAnsi="Open Sans" w:cs="Open Sans"/>
          <w:b/>
          <w:bCs/>
          <w:color w:val="000000"/>
          <w:sz w:val="20"/>
          <w:szCs w:val="20"/>
        </w:rPr>
      </w:pPr>
      <w:r w:rsidRPr="00481411">
        <w:rPr>
          <w:rFonts w:ascii="Open Sans" w:hAnsi="Open Sans" w:cs="Open Sans"/>
          <w:b/>
          <w:bCs/>
          <w:color w:val="000000"/>
          <w:sz w:val="20"/>
          <w:szCs w:val="20"/>
        </w:rPr>
        <w:t>Instrukcja</w:t>
      </w:r>
    </w:p>
    <w:p w14:paraId="48477509" w14:textId="77777777" w:rsidR="00B700E7" w:rsidRPr="00481411" w:rsidRDefault="00B700E7" w:rsidP="00647D32">
      <w:pPr>
        <w:spacing w:after="60"/>
        <w:rPr>
          <w:rFonts w:ascii="Open Sans" w:hAnsi="Open Sans" w:cs="Open Sans"/>
          <w:color w:val="000000"/>
          <w:sz w:val="20"/>
          <w:szCs w:val="20"/>
        </w:rPr>
      </w:pPr>
      <w:r w:rsidRPr="00481411">
        <w:rPr>
          <w:rFonts w:ascii="Open Sans" w:hAnsi="Open Sans" w:cs="Open Sans"/>
          <w:color w:val="000000"/>
          <w:sz w:val="20"/>
          <w:szCs w:val="20"/>
        </w:rPr>
        <w:t xml:space="preserve">Dla projektów dot. gospodarki ściekowej należy wypełnić załącznik nr </w:t>
      </w:r>
      <w:r w:rsidR="00B7007C" w:rsidRPr="00481411">
        <w:rPr>
          <w:rFonts w:ascii="Open Sans" w:hAnsi="Open Sans" w:cs="Open Sans"/>
          <w:color w:val="000000"/>
          <w:sz w:val="20"/>
          <w:szCs w:val="20"/>
        </w:rPr>
        <w:t xml:space="preserve">(nie dotyczy) </w:t>
      </w:r>
      <w:r w:rsidRPr="00481411">
        <w:rPr>
          <w:rFonts w:ascii="Open Sans" w:hAnsi="Open Sans" w:cs="Open Sans"/>
          <w:color w:val="000000"/>
          <w:sz w:val="20"/>
          <w:szCs w:val="20"/>
        </w:rPr>
        <w:t>do formularza wniosku (tabelę dotyczącą zgodności z dyrektywą dotyczącą oczyszczania ścieków komunalnych).</w:t>
      </w:r>
    </w:p>
    <w:p w14:paraId="7861ADBD" w14:textId="77777777" w:rsidR="00B700E7" w:rsidRPr="00481411" w:rsidRDefault="00B700E7" w:rsidP="00647D32">
      <w:pPr>
        <w:spacing w:after="60"/>
        <w:rPr>
          <w:rFonts w:ascii="Open Sans" w:hAnsi="Open Sans" w:cs="Open Sans"/>
          <w:color w:val="000000"/>
          <w:sz w:val="20"/>
          <w:szCs w:val="20"/>
        </w:rPr>
      </w:pPr>
      <w:r w:rsidRPr="00481411">
        <w:rPr>
          <w:rFonts w:ascii="Open Sans" w:hAnsi="Open Sans" w:cs="Open Sans"/>
          <w:color w:val="000000"/>
          <w:sz w:val="20"/>
          <w:szCs w:val="20"/>
        </w:rPr>
        <w:t>Należy wyjaśnić, w jaki sposób projekt jest spójny z programem związanym z wdrażaniem dyrektywy dotyczącej oczyszczania ścieków komunalnych (KPOŚK).</w:t>
      </w:r>
    </w:p>
    <w:p w14:paraId="565312D6" w14:textId="77777777" w:rsidR="00B700E7" w:rsidRPr="00481411" w:rsidRDefault="00B700E7" w:rsidP="00647D32">
      <w:pPr>
        <w:spacing w:after="60"/>
        <w:rPr>
          <w:rFonts w:ascii="Open Sans" w:hAnsi="Open Sans" w:cs="Open Sans"/>
          <w:color w:val="000000"/>
          <w:sz w:val="20"/>
          <w:szCs w:val="20"/>
        </w:rPr>
      </w:pPr>
      <w:r w:rsidRPr="00481411">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4C067A3A" w14:textId="77777777" w:rsidR="00B700E7" w:rsidRPr="00481411" w:rsidRDefault="00B700E7" w:rsidP="00647D32">
      <w:pPr>
        <w:numPr>
          <w:ilvl w:val="0"/>
          <w:numId w:val="26"/>
        </w:numPr>
        <w:spacing w:after="60"/>
        <w:rPr>
          <w:rFonts w:ascii="Open Sans" w:hAnsi="Open Sans" w:cs="Open Sans"/>
          <w:i/>
          <w:color w:val="000000"/>
          <w:sz w:val="20"/>
          <w:szCs w:val="20"/>
        </w:rPr>
      </w:pPr>
      <w:r w:rsidRPr="00481411">
        <w:rPr>
          <w:rFonts w:ascii="Open Sans" w:hAnsi="Open Sans" w:cs="Open Sans"/>
          <w:color w:val="000000"/>
          <w:sz w:val="20"/>
          <w:szCs w:val="20"/>
        </w:rPr>
        <w:t xml:space="preserve"> Wielkość aglomeracji oraz jej zgodność z aktualną wersją </w:t>
      </w:r>
      <w:r w:rsidRPr="00481411">
        <w:rPr>
          <w:rFonts w:ascii="Open Sans" w:hAnsi="Open Sans" w:cs="Open Sans"/>
          <w:i/>
          <w:color w:val="000000"/>
          <w:sz w:val="20"/>
          <w:szCs w:val="20"/>
        </w:rPr>
        <w:t xml:space="preserve">Krajowego Programu Oczyszczania Ścieków Komunalnych </w:t>
      </w:r>
      <w:r w:rsidRPr="00481411">
        <w:rPr>
          <w:rFonts w:ascii="Open Sans" w:hAnsi="Open Sans" w:cs="Open Sans"/>
          <w:color w:val="000000"/>
          <w:sz w:val="20"/>
          <w:szCs w:val="20"/>
        </w:rPr>
        <w:t>dla wdrażania dyrektywy 91/271/EWG</w:t>
      </w:r>
      <w:r w:rsidRPr="00481411">
        <w:rPr>
          <w:rFonts w:ascii="Open Sans" w:hAnsi="Open Sans" w:cs="Open Sans"/>
          <w:i/>
          <w:color w:val="000000"/>
          <w:sz w:val="20"/>
          <w:szCs w:val="20"/>
        </w:rPr>
        <w:t>.</w:t>
      </w:r>
    </w:p>
    <w:p w14:paraId="2F8BDEC9" w14:textId="77777777" w:rsidR="00B700E7" w:rsidRPr="00481411" w:rsidRDefault="00B700E7" w:rsidP="00647D32">
      <w:pPr>
        <w:numPr>
          <w:ilvl w:val="0"/>
          <w:numId w:val="26"/>
        </w:numPr>
        <w:spacing w:after="60"/>
        <w:rPr>
          <w:rFonts w:ascii="Open Sans" w:hAnsi="Open Sans" w:cs="Open Sans"/>
          <w:color w:val="000000"/>
          <w:sz w:val="20"/>
          <w:szCs w:val="20"/>
        </w:rPr>
      </w:pPr>
      <w:r w:rsidRPr="00481411">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23EE8516" w14:textId="53DC6FE4" w:rsidR="00B700E7" w:rsidRPr="00481411" w:rsidRDefault="00B700E7" w:rsidP="00647D32">
      <w:pPr>
        <w:numPr>
          <w:ilvl w:val="0"/>
          <w:numId w:val="25"/>
        </w:numPr>
        <w:spacing w:after="60"/>
        <w:rPr>
          <w:rFonts w:ascii="Open Sans" w:hAnsi="Open Sans" w:cs="Open Sans"/>
          <w:color w:val="000000"/>
          <w:sz w:val="20"/>
          <w:szCs w:val="20"/>
        </w:rPr>
      </w:pPr>
      <w:r w:rsidRPr="00481411">
        <w:rPr>
          <w:rFonts w:ascii="Open Sans" w:hAnsi="Open Sans" w:cs="Open Sans"/>
          <w:color w:val="000000"/>
          <w:sz w:val="20"/>
          <w:szCs w:val="20"/>
        </w:rPr>
        <w:t xml:space="preserve"> wydajność oczyszczalni ścieków w aglomeracjach, która musi odpowiadać co</w:t>
      </w:r>
      <w:r w:rsidR="001625E7" w:rsidRPr="00481411">
        <w:rPr>
          <w:rFonts w:ascii="Open Sans" w:hAnsi="Open Sans" w:cs="Open Sans"/>
          <w:color w:val="000000"/>
          <w:sz w:val="20"/>
          <w:szCs w:val="20"/>
        </w:rPr>
        <w:t> </w:t>
      </w:r>
      <w:r w:rsidRPr="00481411">
        <w:rPr>
          <w:rFonts w:ascii="Open Sans" w:hAnsi="Open Sans" w:cs="Open Sans"/>
          <w:color w:val="000000"/>
          <w:sz w:val="20"/>
          <w:szCs w:val="20"/>
        </w:rPr>
        <w:t>najmniej ładunkowi generowanemu na ich obszarze;</w:t>
      </w:r>
    </w:p>
    <w:p w14:paraId="10745C16" w14:textId="7CE2E175" w:rsidR="00B700E7" w:rsidRPr="00481411" w:rsidRDefault="00B700E7" w:rsidP="00647D32">
      <w:pPr>
        <w:numPr>
          <w:ilvl w:val="0"/>
          <w:numId w:val="25"/>
        </w:numPr>
        <w:spacing w:after="60"/>
        <w:rPr>
          <w:rFonts w:ascii="Open Sans" w:hAnsi="Open Sans" w:cs="Open Sans"/>
          <w:color w:val="000000"/>
          <w:sz w:val="20"/>
          <w:szCs w:val="20"/>
        </w:rPr>
      </w:pPr>
      <w:r w:rsidRPr="00481411">
        <w:rPr>
          <w:rFonts w:ascii="Open Sans" w:hAnsi="Open Sans" w:cs="Open Sans"/>
          <w:color w:val="000000"/>
          <w:sz w:val="20"/>
          <w:szCs w:val="20"/>
        </w:rPr>
        <w:t>standardy oczyszczania ścieków w oczyszczalniach, które uzależnione są od wielkości aglomeracji; jakość oczyszczonych ścieków odprowadzanych z każdej oczyszczalni na</w:t>
      </w:r>
      <w:r w:rsidR="001625E7" w:rsidRPr="00481411">
        <w:rPr>
          <w:rFonts w:ascii="Open Sans" w:hAnsi="Open Sans" w:cs="Open Sans"/>
          <w:color w:val="000000"/>
          <w:sz w:val="20"/>
          <w:szCs w:val="20"/>
        </w:rPr>
        <w:t> </w:t>
      </w:r>
      <w:r w:rsidRPr="00481411">
        <w:rPr>
          <w:rFonts w:ascii="Open Sans" w:hAnsi="Open Sans" w:cs="Open Sans"/>
          <w:color w:val="000000"/>
          <w:sz w:val="20"/>
          <w:szCs w:val="20"/>
        </w:rPr>
        <w:t>terenie aglomeracji musi być zgodna z wymaganiami ustawy Prawo wodne</w:t>
      </w:r>
      <w:r w:rsidRPr="00481411">
        <w:rPr>
          <w:rFonts w:ascii="Open Sans" w:hAnsi="Open Sans" w:cs="Open Sans"/>
          <w:color w:val="000000"/>
          <w:sz w:val="20"/>
          <w:szCs w:val="20"/>
          <w:vertAlign w:val="superscript"/>
        </w:rPr>
        <w:footnoteReference w:id="16"/>
      </w:r>
      <w:r w:rsidRPr="00481411">
        <w:rPr>
          <w:rFonts w:ascii="Open Sans" w:hAnsi="Open Sans" w:cs="Open Sans"/>
          <w:color w:val="000000"/>
          <w:sz w:val="20"/>
          <w:szCs w:val="20"/>
          <w:vertAlign w:val="superscript"/>
        </w:rPr>
        <w:t xml:space="preserve"> </w:t>
      </w:r>
      <w:r w:rsidRPr="00481411">
        <w:rPr>
          <w:rFonts w:ascii="Open Sans" w:hAnsi="Open Sans" w:cs="Open Sans"/>
          <w:color w:val="000000"/>
          <w:sz w:val="20"/>
          <w:szCs w:val="20"/>
        </w:rPr>
        <w:t>i</w:t>
      </w:r>
      <w:r w:rsidR="001625E7" w:rsidRPr="00481411">
        <w:rPr>
          <w:rFonts w:ascii="Open Sans" w:hAnsi="Open Sans" w:cs="Open Sans"/>
          <w:color w:val="000000"/>
          <w:sz w:val="20"/>
          <w:szCs w:val="20"/>
        </w:rPr>
        <w:t> </w:t>
      </w:r>
      <w:r w:rsidRPr="00481411">
        <w:rPr>
          <w:rFonts w:ascii="Open Sans" w:hAnsi="Open Sans" w:cs="Open Sans"/>
          <w:color w:val="000000"/>
          <w:sz w:val="20"/>
          <w:szCs w:val="20"/>
        </w:rPr>
        <w:t xml:space="preserve">rozporządzeniem Rozporządzenie Ministra Gospodarki Morskiej i Żeglugi Śródlądowej z dnia 12 lipca 2019 r. w sprawie substancji szczególnie szkodliwych dla środowiska wodnego oraz warunków, jakie należy spełnić przy wprowadzaniu do wód </w:t>
      </w:r>
      <w:r w:rsidRPr="00481411">
        <w:rPr>
          <w:rFonts w:ascii="Open Sans" w:hAnsi="Open Sans" w:cs="Open Sans"/>
          <w:color w:val="000000"/>
          <w:sz w:val="20"/>
          <w:szCs w:val="20"/>
        </w:rPr>
        <w:lastRenderedPageBreak/>
        <w:t>lub do ziemi ścieków, a także przy odprowadzaniu wód opadowych lub roztopowych do wód lub do urządzeń wodnych</w:t>
      </w:r>
      <w:r w:rsidRPr="00481411">
        <w:rPr>
          <w:rFonts w:ascii="Open Sans" w:hAnsi="Open Sans" w:cs="Open Sans"/>
          <w:color w:val="000000"/>
          <w:sz w:val="20"/>
          <w:szCs w:val="20"/>
          <w:vertAlign w:val="superscript"/>
        </w:rPr>
        <w:footnoteReference w:id="17"/>
      </w:r>
      <w:r w:rsidRPr="00481411">
        <w:rPr>
          <w:rFonts w:ascii="Open Sans" w:hAnsi="Open Sans" w:cs="Open Sans"/>
          <w:color w:val="000000"/>
          <w:sz w:val="20"/>
          <w:szCs w:val="20"/>
        </w:rPr>
        <w:t>.</w:t>
      </w:r>
    </w:p>
    <w:p w14:paraId="5AFD6938" w14:textId="6A980388" w:rsidR="00B700E7" w:rsidRPr="00481411" w:rsidRDefault="00B700E7" w:rsidP="00647D32">
      <w:pPr>
        <w:numPr>
          <w:ilvl w:val="0"/>
          <w:numId w:val="25"/>
        </w:numPr>
        <w:spacing w:after="60"/>
        <w:rPr>
          <w:rFonts w:ascii="Open Sans" w:hAnsi="Open Sans" w:cs="Open Sans"/>
          <w:color w:val="000000"/>
          <w:sz w:val="20"/>
          <w:szCs w:val="20"/>
        </w:rPr>
      </w:pPr>
      <w:r w:rsidRPr="00481411">
        <w:rPr>
          <w:rFonts w:ascii="Open Sans" w:hAnsi="Open Sans" w:cs="Open Sans"/>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w:t>
      </w:r>
      <w:r w:rsidR="001625E7" w:rsidRPr="00481411">
        <w:rPr>
          <w:rFonts w:ascii="Open Sans" w:hAnsi="Open Sans" w:cs="Open Sans"/>
          <w:color w:val="000000"/>
          <w:sz w:val="20"/>
          <w:szCs w:val="20"/>
        </w:rPr>
        <w:t> </w:t>
      </w:r>
      <w:r w:rsidRPr="00481411">
        <w:rPr>
          <w:rFonts w:ascii="Open Sans" w:hAnsi="Open Sans" w:cs="Open Sans"/>
          <w:color w:val="000000"/>
          <w:sz w:val="20"/>
          <w:szCs w:val="20"/>
        </w:rPr>
        <w:t xml:space="preserve">innych systemów oczyszczania ścieków, zapewniający ten sam poziom ochrony środowiska. </w:t>
      </w:r>
    </w:p>
    <w:p w14:paraId="46BA7025" w14:textId="77777777" w:rsidR="00B700E7" w:rsidRPr="00481411" w:rsidRDefault="00B700E7" w:rsidP="00647D32">
      <w:pPr>
        <w:numPr>
          <w:ilvl w:val="0"/>
          <w:numId w:val="26"/>
        </w:numPr>
        <w:spacing w:after="60"/>
        <w:ind w:left="714" w:hanging="357"/>
        <w:outlineLvl w:val="1"/>
        <w:rPr>
          <w:rFonts w:ascii="Open Sans" w:hAnsi="Open Sans" w:cs="Open Sans"/>
          <w:b/>
          <w:bCs/>
          <w:color w:val="000000"/>
          <w:sz w:val="20"/>
          <w:szCs w:val="20"/>
        </w:rPr>
      </w:pPr>
      <w:r w:rsidRPr="00481411">
        <w:rPr>
          <w:rFonts w:ascii="Open Sans" w:hAnsi="Open Sans" w:cs="Open Sans"/>
          <w:color w:val="000000"/>
          <w:sz w:val="20"/>
          <w:szCs w:val="20"/>
        </w:rPr>
        <w:t xml:space="preserve"> Przedstawienie zastosowanych/planowanych rozwiązań dotyczących gospodarki osadami ściekowymi na oczyszczalniach z uwzględnieniem hierarchii sposobów postępowania z odpadami wskazanymi w aktualnej wersji </w:t>
      </w:r>
      <w:r w:rsidRPr="00481411">
        <w:rPr>
          <w:rFonts w:ascii="Open Sans" w:hAnsi="Open Sans" w:cs="Open Sans"/>
          <w:i/>
          <w:color w:val="000000"/>
          <w:sz w:val="20"/>
          <w:szCs w:val="20"/>
        </w:rPr>
        <w:t>Krajowego planu gospodarki odpadami</w:t>
      </w:r>
      <w:r w:rsidRPr="00481411">
        <w:rPr>
          <w:rFonts w:ascii="Open Sans" w:hAnsi="Open Sans" w:cs="Open Sans"/>
          <w:color w:val="000000"/>
          <w:sz w:val="20"/>
          <w:szCs w:val="20"/>
        </w:rPr>
        <w:t xml:space="preserve"> lub aktualnej wersji </w:t>
      </w:r>
      <w:r w:rsidRPr="00481411">
        <w:rPr>
          <w:rFonts w:ascii="Open Sans" w:hAnsi="Open Sans" w:cs="Open Sans"/>
          <w:i/>
          <w:iCs/>
          <w:color w:val="000000"/>
          <w:sz w:val="20"/>
          <w:szCs w:val="20"/>
        </w:rPr>
        <w:t>Krajowego Programu Zapobiegania Powstawaniu Odpadów</w:t>
      </w:r>
      <w:r w:rsidRPr="00481411">
        <w:rPr>
          <w:rFonts w:ascii="Open Sans" w:hAnsi="Open Sans" w:cs="Open Sans"/>
          <w:color w:val="000000"/>
          <w:sz w:val="20"/>
          <w:szCs w:val="20"/>
        </w:rPr>
        <w:t>.</w:t>
      </w:r>
    </w:p>
    <w:sectPr w:rsidR="00B700E7" w:rsidRPr="00481411">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EE510" w14:textId="77777777" w:rsidR="00D71779" w:rsidRDefault="00D71779" w:rsidP="007A08E5">
      <w:pPr>
        <w:spacing w:after="0" w:line="240" w:lineRule="auto"/>
      </w:pPr>
      <w:r>
        <w:separator/>
      </w:r>
    </w:p>
  </w:endnote>
  <w:endnote w:type="continuationSeparator" w:id="0">
    <w:p w14:paraId="17FBB4F2" w14:textId="77777777" w:rsidR="00D71779" w:rsidRDefault="00D71779"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Open Sans Light">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41E4E" w14:textId="77777777" w:rsidR="000C276C" w:rsidRDefault="000C27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211862"/>
      <w:docPartObj>
        <w:docPartGallery w:val="Page Numbers (Bottom of Page)"/>
        <w:docPartUnique/>
      </w:docPartObj>
    </w:sdtPr>
    <w:sdtEndPr>
      <w:rPr>
        <w:color w:val="7F7F7F" w:themeColor="background1" w:themeShade="7F"/>
        <w:spacing w:val="60"/>
      </w:rPr>
    </w:sdtEndPr>
    <w:sdtContent>
      <w:p w14:paraId="4D9A4692" w14:textId="41132C61" w:rsidR="00763737" w:rsidRPr="00647D32" w:rsidRDefault="00C627F7" w:rsidP="00647D32">
        <w:pPr>
          <w:pStyle w:val="Stopka"/>
          <w:pBdr>
            <w:top w:val="single" w:sz="4" w:space="1" w:color="D9D9D9" w:themeColor="background1" w:themeShade="D9"/>
          </w:pBdr>
          <w:jc w:val="center"/>
          <w:rPr>
            <w:b/>
            <w:bCs/>
          </w:rPr>
        </w:pPr>
        <w:r>
          <w:t xml:space="preserve">Strona </w:t>
        </w:r>
        <w:r>
          <w:rPr>
            <w:b/>
            <w:bCs/>
          </w:rPr>
          <w:fldChar w:fldCharType="begin"/>
        </w:r>
        <w:r>
          <w:rPr>
            <w:b/>
            <w:bCs/>
          </w:rPr>
          <w:instrText>PAGE  \* Arabic  \* MERGEFORMAT</w:instrText>
        </w:r>
        <w:r>
          <w:rPr>
            <w:b/>
            <w:bCs/>
          </w:rPr>
          <w:fldChar w:fldCharType="separate"/>
        </w:r>
        <w:r w:rsidR="00A644FE">
          <w:rPr>
            <w:b/>
            <w:bCs/>
            <w:noProof/>
          </w:rPr>
          <w:t>14</w:t>
        </w:r>
        <w:r>
          <w:rPr>
            <w:b/>
            <w:bCs/>
          </w:rPr>
          <w:fldChar w:fldCharType="end"/>
        </w:r>
        <w:r>
          <w:t xml:space="preserve"> z </w:t>
        </w:r>
        <w:r>
          <w:rPr>
            <w:b/>
            <w:bCs/>
          </w:rPr>
          <w:fldChar w:fldCharType="begin"/>
        </w:r>
        <w:r>
          <w:rPr>
            <w:b/>
            <w:bCs/>
          </w:rPr>
          <w:instrText>NUMPAGES  \* Arabic  \* MERGEFORMAT</w:instrText>
        </w:r>
        <w:r>
          <w:rPr>
            <w:b/>
            <w:bCs/>
          </w:rPr>
          <w:fldChar w:fldCharType="separate"/>
        </w:r>
        <w:r w:rsidR="00A644FE">
          <w:rPr>
            <w:b/>
            <w:bCs/>
            <w:noProof/>
          </w:rPr>
          <w:t>14</w:t>
        </w:r>
        <w:r>
          <w:rPr>
            <w:b/>
            <w:bC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7B255" w14:textId="77777777" w:rsidR="000C276C" w:rsidRDefault="000C27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3C57F" w14:textId="77777777" w:rsidR="00D71779" w:rsidRDefault="00D71779" w:rsidP="007A08E5">
      <w:pPr>
        <w:spacing w:after="0" w:line="240" w:lineRule="auto"/>
      </w:pPr>
      <w:r>
        <w:separator/>
      </w:r>
    </w:p>
  </w:footnote>
  <w:footnote w:type="continuationSeparator" w:id="0">
    <w:p w14:paraId="17DB788F" w14:textId="77777777" w:rsidR="00D71779" w:rsidRDefault="00D71779" w:rsidP="007A08E5">
      <w:pPr>
        <w:spacing w:after="0" w:line="240" w:lineRule="auto"/>
      </w:pPr>
      <w:r>
        <w:continuationSeparator/>
      </w:r>
    </w:p>
  </w:footnote>
  <w:footnote w:id="1">
    <w:p w14:paraId="235C3614" w14:textId="77777777" w:rsidR="004263B5" w:rsidRPr="00647D32" w:rsidRDefault="004263B5" w:rsidP="00647D32">
      <w:pPr>
        <w:pStyle w:val="Tekstprzypisudolnego"/>
        <w:ind w:left="113" w:hanging="113"/>
        <w:jc w:val="both"/>
        <w:rPr>
          <w:rFonts w:ascii="Open Sans" w:hAnsi="Open Sans" w:cs="Open Sans"/>
          <w:sz w:val="18"/>
          <w:szCs w:val="18"/>
          <w:lang w:val="pl-PL"/>
        </w:rPr>
      </w:pPr>
      <w:r w:rsidRPr="00583C9E">
        <w:rPr>
          <w:rStyle w:val="Odwoanieprzypisudolnego"/>
          <w:sz w:val="18"/>
          <w:szCs w:val="18"/>
        </w:rPr>
        <w:footnoteRef/>
      </w:r>
      <w:r w:rsidRPr="00583C9E">
        <w:rPr>
          <w:sz w:val="18"/>
          <w:szCs w:val="18"/>
        </w:rPr>
        <w:t xml:space="preserve"> </w:t>
      </w:r>
      <w:r w:rsidRPr="00647D32">
        <w:rPr>
          <w:rFonts w:ascii="Open Sans" w:hAnsi="Open Sans" w:cs="Open Sans"/>
          <w:sz w:val="18"/>
          <w:szCs w:val="18"/>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23937276" w14:textId="77777777" w:rsidR="00FC3906" w:rsidRPr="00647D32" w:rsidRDefault="00FC3906" w:rsidP="00D640B0">
      <w:pPr>
        <w:pStyle w:val="Tekstprzypisudolnego"/>
        <w:ind w:left="142" w:hanging="142"/>
        <w:jc w:val="both"/>
        <w:rPr>
          <w:rFonts w:ascii="Open Sans" w:hAnsi="Open Sans" w:cs="Open Sans"/>
          <w:color w:val="FF0000"/>
          <w:sz w:val="18"/>
          <w:szCs w:val="18"/>
          <w:lang w:val="pl-PL"/>
        </w:rPr>
      </w:pPr>
      <w:r w:rsidRPr="00647D32">
        <w:rPr>
          <w:rStyle w:val="Odwoanieprzypisudolnego"/>
          <w:rFonts w:ascii="Open Sans" w:hAnsi="Open Sans" w:cs="Open Sans"/>
          <w:sz w:val="18"/>
          <w:szCs w:val="18"/>
        </w:rPr>
        <w:footnoteRef/>
      </w:r>
      <w:r w:rsidRPr="00647D32">
        <w:rPr>
          <w:rFonts w:ascii="Open Sans" w:hAnsi="Open Sans" w:cs="Open Sans"/>
          <w:sz w:val="18"/>
          <w:szCs w:val="18"/>
        </w:rPr>
        <w:t xml:space="preserve"> </w:t>
      </w:r>
      <w:r w:rsidRPr="00647D32">
        <w:rPr>
          <w:rFonts w:ascii="Open Sans" w:hAnsi="Open Sans" w:cs="Open Sans"/>
          <w:sz w:val="18"/>
          <w:szCs w:val="18"/>
          <w:u w:val="none"/>
        </w:rPr>
        <w:t>Cele zrównoważonego rozwoju ONZ są ujęte w rezolucji Zgromadzenia Ogólnego Organizacji Narodów Zjednoczonych przyjętej 25 września 2015 pt.: „</w:t>
      </w:r>
      <w:r w:rsidRPr="00647D32">
        <w:rPr>
          <w:rFonts w:ascii="Open Sans" w:hAnsi="Open Sans" w:cs="Open Sans"/>
          <w:i/>
          <w:iCs/>
          <w:sz w:val="18"/>
          <w:szCs w:val="18"/>
          <w:u w:val="none"/>
        </w:rPr>
        <w:t>Przekształcamy nasz świat: Agenda 2030 na rzecz zrównoważonego rozwoju</w:t>
      </w:r>
      <w:r w:rsidRPr="00647D32">
        <w:rPr>
          <w:rFonts w:ascii="Open Sans" w:hAnsi="Open Sans" w:cs="Open Sans"/>
          <w:sz w:val="18"/>
          <w:szCs w:val="18"/>
          <w:u w:val="none"/>
        </w:rPr>
        <w:t>”</w:t>
      </w:r>
      <w:r w:rsidRPr="00647D32">
        <w:rPr>
          <w:rFonts w:ascii="Open Sans" w:hAnsi="Open Sans" w:cs="Open Sans"/>
          <w:sz w:val="18"/>
          <w:szCs w:val="18"/>
          <w:u w:val="none"/>
          <w:lang w:val="pl-PL"/>
        </w:rPr>
        <w:t xml:space="preserve">. W </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Agendzie 2030</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 xml:space="preserve"> ujęto 17 </w:t>
      </w:r>
      <w:r w:rsidR="00B36AC4" w:rsidRPr="00647D32">
        <w:rPr>
          <w:rFonts w:ascii="Open Sans" w:hAnsi="Open Sans" w:cs="Open Sans"/>
          <w:sz w:val="18"/>
          <w:szCs w:val="18"/>
          <w:u w:val="none"/>
        </w:rPr>
        <w:t>celów</w:t>
      </w:r>
      <w:r w:rsidRPr="00647D32">
        <w:rPr>
          <w:rFonts w:ascii="Open Sans" w:hAnsi="Open Sans" w:cs="Open Sans"/>
          <w:sz w:val="18"/>
          <w:szCs w:val="18"/>
          <w:u w:val="none"/>
        </w:rPr>
        <w:t xml:space="preserve"> </w:t>
      </w:r>
      <w:r w:rsidR="00B50D82" w:rsidRPr="00647D32">
        <w:rPr>
          <w:rFonts w:ascii="Open Sans" w:hAnsi="Open Sans" w:cs="Open Sans"/>
          <w:sz w:val="18"/>
          <w:szCs w:val="18"/>
          <w:u w:val="none"/>
          <w:lang w:val="pl-PL"/>
        </w:rPr>
        <w:t>z</w:t>
      </w:r>
      <w:r w:rsidRPr="00647D32">
        <w:rPr>
          <w:rFonts w:ascii="Open Sans" w:hAnsi="Open Sans" w:cs="Open Sans"/>
          <w:sz w:val="18"/>
          <w:szCs w:val="18"/>
          <w:u w:val="none"/>
        </w:rPr>
        <w:t xml:space="preserve">równoważonego </w:t>
      </w:r>
      <w:r w:rsidR="00B36AC4" w:rsidRPr="00647D32">
        <w:rPr>
          <w:rFonts w:ascii="Open Sans" w:hAnsi="Open Sans" w:cs="Open Sans"/>
          <w:sz w:val="18"/>
          <w:szCs w:val="18"/>
          <w:u w:val="none"/>
        </w:rPr>
        <w:t>rozwoju</w:t>
      </w:r>
      <w:r w:rsidR="00B50D82" w:rsidRPr="00647D32">
        <w:rPr>
          <w:rFonts w:ascii="Open Sans" w:hAnsi="Open Sans" w:cs="Open Sans"/>
          <w:sz w:val="18"/>
          <w:szCs w:val="18"/>
          <w:u w:val="none"/>
        </w:rPr>
        <w:t xml:space="preserve"> obejmujących</w:t>
      </w:r>
      <w:r w:rsidR="00B50D82" w:rsidRPr="00080898">
        <w:rPr>
          <w:rFonts w:ascii="Arial" w:hAnsi="Arial" w:cs="Arial"/>
          <w:sz w:val="18"/>
          <w:szCs w:val="18"/>
          <w:u w:val="none"/>
        </w:rPr>
        <w:t xml:space="preserve"> </w:t>
      </w:r>
      <w:r w:rsidR="00B50D82" w:rsidRPr="00647D32">
        <w:rPr>
          <w:rFonts w:ascii="Open Sans" w:hAnsi="Open Sans" w:cs="Open Sans"/>
          <w:sz w:val="18"/>
          <w:szCs w:val="18"/>
          <w:u w:val="none"/>
        </w:rPr>
        <w:t>5</w:t>
      </w:r>
      <w:r w:rsidR="00B36AC4" w:rsidRPr="00647D32">
        <w:rPr>
          <w:rFonts w:ascii="Open Sans" w:hAnsi="Open Sans" w:cs="Open Sans"/>
          <w:sz w:val="18"/>
          <w:szCs w:val="18"/>
          <w:u w:val="none"/>
          <w:lang w:val="pl-PL"/>
        </w:rPr>
        <w:t> </w:t>
      </w:r>
      <w:r w:rsidR="00B50D82" w:rsidRPr="00647D32">
        <w:rPr>
          <w:rFonts w:ascii="Open Sans" w:hAnsi="Open Sans" w:cs="Open Sans"/>
          <w:sz w:val="18"/>
          <w:szCs w:val="18"/>
          <w:u w:val="none"/>
        </w:rPr>
        <w:t>obszarów (ludzie, planeta, dobrobyt, pokój, partnerstwo). Dla każdego z 17 celów rozpisano konkretne zadania do osiągnięcia do 2030r. (łącznie 169 zadań)</w:t>
      </w:r>
      <w:r w:rsidR="00B50D82" w:rsidRPr="00647D32">
        <w:rPr>
          <w:rFonts w:ascii="Open Sans" w:hAnsi="Open Sans" w:cs="Open Sans"/>
          <w:sz w:val="18"/>
          <w:szCs w:val="18"/>
          <w:u w:val="none"/>
          <w:lang w:val="pl-PL"/>
        </w:rPr>
        <w:t>.</w:t>
      </w:r>
    </w:p>
  </w:footnote>
  <w:footnote w:id="3">
    <w:p w14:paraId="6A9AE07F" w14:textId="77777777" w:rsidR="00596094" w:rsidRPr="00647D32" w:rsidRDefault="00596094" w:rsidP="00647D32">
      <w:pPr>
        <w:pStyle w:val="Tekstprzypisudolnego"/>
        <w:ind w:left="142" w:hanging="142"/>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w:t>
      </w:r>
      <w:hyperlink r:id="rId1" w:history="1">
        <w:r w:rsidRPr="00647D32">
          <w:rPr>
            <w:rStyle w:val="Hipercze"/>
            <w:rFonts w:ascii="Open Sans" w:hAnsi="Open Sans" w:cs="Open Sans"/>
            <w:sz w:val="18"/>
            <w:szCs w:val="18"/>
            <w:u w:val="none"/>
          </w:rPr>
          <w:t>https://eur-lex.europa.eu/legal-content/PL/TXT/?uri=CELEX%3A32021R1060</w:t>
        </w:r>
      </w:hyperlink>
      <w:r w:rsidRPr="00647D32">
        <w:rPr>
          <w:rFonts w:ascii="Open Sans" w:hAnsi="Open Sans" w:cs="Open Sans"/>
          <w:sz w:val="18"/>
          <w:szCs w:val="18"/>
          <w:u w:val="none"/>
          <w:lang w:val="pl-PL"/>
        </w:rPr>
        <w:t xml:space="preserve"> </w:t>
      </w:r>
    </w:p>
  </w:footnote>
  <w:footnote w:id="4">
    <w:p w14:paraId="52A35ADA" w14:textId="77777777" w:rsidR="005C0692" w:rsidRPr="00583C9E" w:rsidRDefault="005C0692" w:rsidP="00647D32">
      <w:pPr>
        <w:pStyle w:val="Tekstprzypisudolnego"/>
        <w:ind w:left="142" w:hanging="142"/>
        <w:rPr>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FE13A8E" w14:textId="77777777" w:rsidR="00903D54" w:rsidRPr="00647D32" w:rsidRDefault="00903D5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https://www.pois.gov.pl/media/108045/ocena_DNSH_FEnIKS_2021-2027.pdf</w:t>
      </w:r>
    </w:p>
  </w:footnote>
  <w:footnote w:id="6">
    <w:p w14:paraId="5E903FDD" w14:textId="6EA8AF03" w:rsidR="003A6156" w:rsidRPr="00583C9E" w:rsidRDefault="003A6156" w:rsidP="00647D32">
      <w:pPr>
        <w:pStyle w:val="Tekstprzypisudolnego"/>
        <w:ind w:left="142" w:hanging="142"/>
        <w:rPr>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 xml:space="preserve">W przypadku </w:t>
      </w:r>
      <w:r w:rsidRPr="00647D32">
        <w:rPr>
          <w:rFonts w:ascii="Open Sans" w:hAnsi="Open Sans" w:cs="Open Sans"/>
          <w:sz w:val="18"/>
          <w:szCs w:val="18"/>
          <w:u w:val="none"/>
        </w:rPr>
        <w:t>rekultywacji</w:t>
      </w:r>
      <w:r w:rsidRPr="00647D32">
        <w:rPr>
          <w:rFonts w:ascii="Open Sans" w:hAnsi="Open Sans" w:cs="Open Sans"/>
          <w:sz w:val="18"/>
          <w:szCs w:val="18"/>
          <w:u w:val="none"/>
          <w:lang w:val="pl-PL"/>
        </w:rPr>
        <w:t xml:space="preserve"> i remediacji gruntów,</w:t>
      </w:r>
      <w:r w:rsidRPr="00647D32">
        <w:rPr>
          <w:rFonts w:ascii="Open Sans" w:hAnsi="Open Sans" w:cs="Open Sans"/>
          <w:sz w:val="18"/>
          <w:szCs w:val="18"/>
          <w:u w:val="none"/>
        </w:rPr>
        <w:t xml:space="preserve"> jeżeli</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na mocy obowiązującego prawa nie zidentyfikowano osoby zanieczyszczającej</w:t>
      </w:r>
      <w:r w:rsidRPr="00647D32">
        <w:rPr>
          <w:rFonts w:ascii="Open Sans" w:hAnsi="Open Sans" w:cs="Open Sans"/>
          <w:sz w:val="18"/>
          <w:szCs w:val="18"/>
          <w:u w:val="none"/>
          <w:lang w:val="pl-PL"/>
        </w:rPr>
        <w:t xml:space="preserve"> i </w:t>
      </w:r>
      <w:r w:rsidRPr="00647D32">
        <w:rPr>
          <w:rFonts w:ascii="Open Sans" w:hAnsi="Open Sans" w:cs="Open Sans"/>
          <w:sz w:val="18"/>
          <w:szCs w:val="18"/>
          <w:u w:val="none"/>
        </w:rPr>
        <w:t>wyrządzającej szkodę lub jeżeli nie jest ona w stanie ponieść kosztów usunięci</w:t>
      </w:r>
      <w:r w:rsidRPr="00647D32">
        <w:rPr>
          <w:rFonts w:ascii="Open Sans" w:hAnsi="Open Sans" w:cs="Open Sans"/>
          <w:sz w:val="18"/>
          <w:szCs w:val="18"/>
          <w:u w:val="none"/>
          <w:lang w:val="pl-PL"/>
        </w:rPr>
        <w:t>a</w:t>
      </w:r>
      <w:r w:rsidRPr="00647D32">
        <w:rPr>
          <w:rFonts w:ascii="Open Sans" w:hAnsi="Open Sans" w:cs="Open Sans"/>
          <w:sz w:val="18"/>
          <w:szCs w:val="18"/>
          <w:u w:val="none"/>
        </w:rPr>
        <w:t xml:space="preserve"> zanieczyszczenia</w:t>
      </w:r>
      <w:r w:rsidRPr="00647D32">
        <w:rPr>
          <w:rFonts w:ascii="Open Sans" w:hAnsi="Open Sans" w:cs="Open Sans"/>
          <w:sz w:val="18"/>
          <w:szCs w:val="18"/>
          <w:u w:val="none"/>
          <w:lang w:val="pl-PL"/>
        </w:rPr>
        <w:t xml:space="preserve"> i naprawy szkód</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podmiot</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podejmujący</w:t>
      </w:r>
      <w:r w:rsidRPr="00647D32">
        <w:rPr>
          <w:rFonts w:ascii="Open Sans" w:hAnsi="Open Sans" w:cs="Open Sans"/>
          <w:sz w:val="18"/>
          <w:szCs w:val="18"/>
          <w:u w:val="none"/>
        </w:rPr>
        <w:t xml:space="preserve"> prace </w:t>
      </w:r>
      <w:r w:rsidRPr="00647D32">
        <w:rPr>
          <w:rFonts w:ascii="Open Sans" w:hAnsi="Open Sans" w:cs="Open Sans"/>
          <w:sz w:val="18"/>
          <w:szCs w:val="18"/>
          <w:u w:val="none"/>
          <w:lang w:val="pl-PL"/>
        </w:rPr>
        <w:t>naprawcze</w:t>
      </w:r>
      <w:r w:rsidRPr="00647D32">
        <w:rPr>
          <w:rFonts w:ascii="Open Sans" w:hAnsi="Open Sans" w:cs="Open Sans"/>
          <w:sz w:val="18"/>
          <w:szCs w:val="18"/>
          <w:u w:val="none"/>
        </w:rPr>
        <w:t xml:space="preserve"> może</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otrzymać pomoc.</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 xml:space="preserve">Powyższe </w:t>
      </w:r>
      <w:r w:rsidRPr="00647D32">
        <w:rPr>
          <w:rFonts w:ascii="Open Sans" w:hAnsi="Open Sans" w:cs="Open Sans"/>
          <w:sz w:val="18"/>
          <w:szCs w:val="18"/>
          <w:u w:val="none"/>
          <w:lang w:val="pl-PL"/>
        </w:rPr>
        <w:t>wynika</w:t>
      </w:r>
      <w:r w:rsidRPr="00647D32">
        <w:rPr>
          <w:rFonts w:ascii="Open Sans" w:hAnsi="Open Sans" w:cs="Open Sans"/>
          <w:sz w:val="18"/>
          <w:szCs w:val="18"/>
          <w:u w:val="none"/>
        </w:rPr>
        <w:t xml:space="preserve"> z art. 45 ust</w:t>
      </w:r>
      <w:r w:rsidRPr="00647D32">
        <w:rPr>
          <w:rFonts w:ascii="Open Sans" w:hAnsi="Open Sans" w:cs="Open Sans"/>
          <w:sz w:val="18"/>
          <w:szCs w:val="18"/>
          <w:u w:val="none"/>
          <w:lang w:val="pl-PL"/>
        </w:rPr>
        <w:t>.</w:t>
      </w:r>
      <w:r w:rsidRPr="00647D32">
        <w:rPr>
          <w:rFonts w:ascii="Open Sans" w:hAnsi="Open Sans" w:cs="Open Sans"/>
          <w:sz w:val="18"/>
          <w:szCs w:val="18"/>
          <w:u w:val="none"/>
        </w:rPr>
        <w:t xml:space="preserve"> 3 </w:t>
      </w:r>
      <w:r w:rsidR="00080898" w:rsidRPr="00080898">
        <w:rPr>
          <w:rFonts w:ascii="Open Sans" w:hAnsi="Open Sans" w:cs="Open Sans"/>
          <w:sz w:val="18"/>
          <w:szCs w:val="18"/>
          <w:u w:val="none"/>
        </w:rPr>
        <w:t>rozporządzenia</w:t>
      </w:r>
      <w:r w:rsidRPr="00647D32">
        <w:rPr>
          <w:rFonts w:ascii="Open Sans" w:hAnsi="Open Sans" w:cs="Open Sans"/>
          <w:sz w:val="18"/>
          <w:szCs w:val="18"/>
          <w:u w:val="none"/>
        </w:rPr>
        <w:t xml:space="preserve"> KE 651/2014 z dnia 17 czerwca 2014 r.</w:t>
      </w:r>
      <w:r w:rsidRPr="00647D32">
        <w:rPr>
          <w:rFonts w:ascii="Open Sans" w:hAnsi="Open Sans" w:cs="Open Sans"/>
          <w:sz w:val="18"/>
          <w:szCs w:val="18"/>
          <w:u w:val="none"/>
          <w:lang w:val="pl-PL"/>
        </w:rPr>
        <w:t xml:space="preserve"> i wymienionych w</w:t>
      </w:r>
      <w:r w:rsidR="001625E7">
        <w:rPr>
          <w:rFonts w:ascii="Open Sans" w:hAnsi="Open Sans" w:cs="Open Sans"/>
          <w:sz w:val="18"/>
          <w:szCs w:val="18"/>
          <w:u w:val="none"/>
          <w:lang w:val="pl-PL"/>
        </w:rPr>
        <w:t> </w:t>
      </w:r>
      <w:r w:rsidRPr="00647D32">
        <w:rPr>
          <w:rFonts w:ascii="Open Sans" w:hAnsi="Open Sans" w:cs="Open Sans"/>
          <w:sz w:val="18"/>
          <w:szCs w:val="18"/>
          <w:u w:val="none"/>
          <w:lang w:val="pl-PL"/>
        </w:rPr>
        <w:t>nim dyrektyw.</w:t>
      </w:r>
    </w:p>
  </w:footnote>
  <w:footnote w:id="7">
    <w:p w14:paraId="5EEED8CD" w14:textId="77777777" w:rsidR="003222BB" w:rsidRPr="00647D32" w:rsidRDefault="003222BB" w:rsidP="00647D32">
      <w:pPr>
        <w:pStyle w:val="Tekstprzypisudolnego"/>
        <w:ind w:left="142" w:hanging="142"/>
        <w:rPr>
          <w:rFonts w:ascii="Open Sans" w:hAnsi="Open Sans" w:cs="Open Sans"/>
          <w:u w:val="none"/>
          <w:lang w:val="pl-PL"/>
        </w:rPr>
      </w:pPr>
      <w:r w:rsidRPr="00647D32">
        <w:rPr>
          <w:rStyle w:val="Odwoanieprzypisudolnego"/>
          <w:u w:val="none"/>
        </w:rPr>
        <w:footnoteRef/>
      </w:r>
      <w:r w:rsidRPr="00647D32">
        <w:rPr>
          <w:u w:val="none"/>
        </w:rPr>
        <w:t xml:space="preserve"> </w:t>
      </w:r>
      <w:r w:rsidRPr="00647D32">
        <w:rPr>
          <w:rFonts w:ascii="Arial" w:hAnsi="Arial" w:cs="Arial"/>
          <w:color w:val="000000"/>
          <w:sz w:val="18"/>
          <w:szCs w:val="18"/>
          <w:u w:val="none"/>
          <w:lang w:val="pl-PL"/>
        </w:rPr>
        <w:t xml:space="preserve">Dyrektywa </w:t>
      </w:r>
      <w:r w:rsidRPr="00647D32">
        <w:rPr>
          <w:rFonts w:ascii="Open Sans" w:hAnsi="Open Sans" w:cs="Open Sans"/>
          <w:color w:val="000000"/>
          <w:sz w:val="18"/>
          <w:szCs w:val="18"/>
          <w:u w:val="none"/>
          <w:lang w:val="pl-PL"/>
        </w:rPr>
        <w:t>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u w:val="none"/>
          <w:lang w:val="pl-PL"/>
        </w:rPr>
        <w:t xml:space="preserve"> </w:t>
      </w:r>
      <w:r w:rsidRPr="00647D32">
        <w:rPr>
          <w:rFonts w:ascii="Open Sans" w:hAnsi="Open Sans" w:cs="Open Sans"/>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8">
    <w:p w14:paraId="0C00104F" w14:textId="77777777" w:rsidR="00564644" w:rsidRPr="00647D32" w:rsidRDefault="0056464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9">
    <w:p w14:paraId="797E6663" w14:textId="77777777" w:rsidR="00564644" w:rsidRPr="00647D32" w:rsidRDefault="00564644" w:rsidP="00647D32">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10">
    <w:p w14:paraId="012ACCF2" w14:textId="77777777" w:rsidR="00C90B86" w:rsidRPr="00647D32" w:rsidRDefault="00C90B86" w:rsidP="00647D32">
      <w:pPr>
        <w:pStyle w:val="Tekstprzypisudolnego"/>
        <w:ind w:left="284" w:hanging="284"/>
        <w:rPr>
          <w:rFonts w:ascii="Open Sans" w:hAnsi="Open Sans" w:cs="Open Sans"/>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lang w:val="pl-PL"/>
        </w:rPr>
        <w:t xml:space="preserve"> </w:t>
      </w:r>
      <w:r w:rsidRPr="00647D32">
        <w:rPr>
          <w:rFonts w:ascii="Open Sans" w:hAnsi="Open Sans" w:cs="Open Sans"/>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6204FF75" w14:textId="77777777" w:rsidR="0011402F" w:rsidRPr="00583C9E" w:rsidRDefault="0011402F" w:rsidP="00647D32">
      <w:pPr>
        <w:pStyle w:val="Tekstprzypisudolnego"/>
        <w:ind w:left="284" w:hanging="284"/>
        <w:rPr>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lang w:val="pl-PL"/>
        </w:rPr>
        <w:t>Przy podawaniu przedmiotowych informacji należy uwzględniać stan prawny obowiązujący na dzień wydania poszczególnych rozstrzygnięć.</w:t>
      </w:r>
    </w:p>
  </w:footnote>
  <w:footnote w:id="12">
    <w:p w14:paraId="74C91766" w14:textId="04BE397C" w:rsidR="00376237" w:rsidRPr="00647D32" w:rsidDel="0084282D" w:rsidRDefault="00376237" w:rsidP="00647D32">
      <w:pPr>
        <w:autoSpaceDE w:val="0"/>
        <w:autoSpaceDN w:val="0"/>
        <w:adjustRightInd w:val="0"/>
        <w:spacing w:after="0" w:line="240" w:lineRule="auto"/>
        <w:ind w:left="284" w:hanging="284"/>
        <w:rPr>
          <w:del w:id="8" w:author="Borowy Anna" w:date="2024-04-11T11:28:00Z"/>
          <w:rFonts w:ascii="Open Sans" w:hAnsi="Open Sans" w:cs="Open Sans"/>
        </w:rPr>
      </w:pPr>
    </w:p>
  </w:footnote>
  <w:footnote w:id="13">
    <w:p w14:paraId="61939EEF" w14:textId="77777777" w:rsidR="009928F4" w:rsidRPr="00647D32" w:rsidRDefault="009928F4" w:rsidP="00B4349A">
      <w:pPr>
        <w:pStyle w:val="Tekstprzypisudolnego"/>
        <w:jc w:val="both"/>
        <w:rPr>
          <w:rFonts w:ascii="Open Sans" w:hAnsi="Open Sans" w:cs="Open Sans"/>
          <w:sz w:val="16"/>
          <w:szCs w:val="16"/>
          <w:u w:val="none"/>
          <w:lang w:val="pl-PL"/>
        </w:rPr>
      </w:pPr>
      <w:r w:rsidRPr="00647D32">
        <w:rPr>
          <w:rStyle w:val="Odwoanieprzypisudolnego"/>
          <w:rFonts w:ascii="Open Sans" w:hAnsi="Open Sans" w:cs="Open Sans"/>
          <w:sz w:val="16"/>
          <w:szCs w:val="16"/>
          <w:u w:val="none"/>
        </w:rPr>
        <w:footnoteRef/>
      </w:r>
      <w:r w:rsidRPr="00647D32">
        <w:rPr>
          <w:rFonts w:ascii="Open Sans" w:hAnsi="Open Sans" w:cs="Open Sans"/>
          <w:sz w:val="16"/>
          <w:szCs w:val="16"/>
          <w:u w:val="none"/>
        </w:rPr>
        <w:t xml:space="preserve"> </w:t>
      </w:r>
      <w:r w:rsidR="00CD6C6D" w:rsidRPr="00647D32">
        <w:rPr>
          <w:rFonts w:ascii="Open Sans" w:hAnsi="Open Sans" w:cs="Open Sans"/>
          <w:sz w:val="16"/>
          <w:szCs w:val="16"/>
          <w:u w:val="none"/>
          <w:lang w:val="pl-PL"/>
        </w:rPr>
        <w:t>Konieczność szczegółowego wyjaśnienia sposobu, w jaki spełniono lub w jaki zostaną spełnione wszystkie warunki zgodnie z art. 68 Prawa wodnego n</w:t>
      </w:r>
      <w:r w:rsidRPr="00647D32">
        <w:rPr>
          <w:rFonts w:ascii="Open Sans" w:hAnsi="Open Sans" w:cs="Open Sans"/>
          <w:sz w:val="16"/>
          <w:szCs w:val="16"/>
          <w:u w:val="none"/>
          <w:lang w:val="pl-PL"/>
        </w:rPr>
        <w:t>ie dotyczy projektów:</w:t>
      </w:r>
    </w:p>
    <w:p w14:paraId="774532D4" w14:textId="77777777" w:rsidR="009928F4" w:rsidRPr="00647D32" w:rsidRDefault="00031029" w:rsidP="00B4349A">
      <w:pPr>
        <w:pStyle w:val="Tekstprzypisudolnego"/>
        <w:numPr>
          <w:ilvl w:val="0"/>
          <w:numId w:val="30"/>
        </w:numPr>
        <w:jc w:val="both"/>
        <w:rPr>
          <w:rFonts w:ascii="Open Sans" w:hAnsi="Open Sans" w:cs="Open Sans"/>
          <w:i/>
          <w:iCs/>
          <w:lang w:val="pl-PL"/>
        </w:rPr>
      </w:pPr>
      <w:r w:rsidRPr="00647D32">
        <w:rPr>
          <w:rFonts w:ascii="Open Sans" w:hAnsi="Open Sans" w:cs="Open Sans"/>
          <w:sz w:val="16"/>
          <w:szCs w:val="16"/>
          <w:u w:val="none"/>
          <w:lang w:val="pl-PL"/>
        </w:rPr>
        <w:t xml:space="preserve">z zakresu budowy, przebudowy lub remontu urządzeń wodnych i infrastruktury towarzyszącej </w:t>
      </w:r>
      <w:r w:rsidR="00CD6C6D" w:rsidRPr="00647D32">
        <w:rPr>
          <w:rFonts w:ascii="Open Sans" w:hAnsi="Open Sans" w:cs="Open Sans"/>
          <w:sz w:val="16"/>
          <w:szCs w:val="16"/>
          <w:u w:val="none"/>
          <w:lang w:val="pl-PL"/>
        </w:rPr>
        <w:t xml:space="preserve">w PRIORYTECIE II: </w:t>
      </w:r>
      <w:r w:rsidR="00CD6C6D" w:rsidRPr="00647D32">
        <w:rPr>
          <w:rFonts w:ascii="Open Sans" w:hAnsi="Open Sans" w:cs="Open Sans"/>
          <w:i/>
          <w:iCs/>
          <w:sz w:val="16"/>
          <w:szCs w:val="16"/>
          <w:u w:val="none"/>
          <w:lang w:val="pl-PL"/>
        </w:rPr>
        <w:t>Wsparcie sektorów energetyka i środowisko z EFRR</w:t>
      </w:r>
      <w:r w:rsidR="00CD6C6D" w:rsidRPr="00647D32">
        <w:rPr>
          <w:rFonts w:ascii="Open Sans" w:hAnsi="Open Sans" w:cs="Open Sans"/>
          <w:sz w:val="16"/>
          <w:szCs w:val="16"/>
          <w:u w:val="none"/>
          <w:lang w:val="pl-PL"/>
        </w:rPr>
        <w:t xml:space="preserve"> </w:t>
      </w:r>
      <w:r w:rsidR="009928F4" w:rsidRPr="00647D32">
        <w:rPr>
          <w:rFonts w:ascii="Open Sans" w:hAnsi="Open Sans" w:cs="Open Sans"/>
          <w:sz w:val="16"/>
          <w:szCs w:val="16"/>
          <w:u w:val="none"/>
          <w:lang w:val="pl-PL"/>
        </w:rPr>
        <w:t xml:space="preserve">w ramach Celu szczegółowego 2.4 </w:t>
      </w:r>
      <w:r w:rsidR="009928F4" w:rsidRPr="00647D32">
        <w:rPr>
          <w:rFonts w:ascii="Open Sans" w:hAnsi="Open Sans" w:cs="Open Sans"/>
          <w:i/>
          <w:iCs/>
          <w:sz w:val="16"/>
          <w:szCs w:val="16"/>
          <w:u w:val="none"/>
          <w:lang w:val="pl-PL"/>
        </w:rPr>
        <w:t>Wspieranie przystosowania się do zmian klimatu i zapobiegania ryzyku związanemu z klęskami żywiołowymi i katastrofami, a także odporności, z uwzględnieniem podejścia ekosystemowego</w:t>
      </w:r>
      <w:r w:rsidR="00635EB0" w:rsidRPr="00647D32">
        <w:rPr>
          <w:rFonts w:ascii="Open Sans" w:hAnsi="Open Sans" w:cs="Open Sans"/>
          <w:i/>
          <w:iCs/>
          <w:sz w:val="16"/>
          <w:szCs w:val="16"/>
          <w:u w:val="none"/>
          <w:lang w:val="pl-PL"/>
        </w:rPr>
        <w:t>;</w:t>
      </w:r>
    </w:p>
  </w:footnote>
  <w:footnote w:id="14">
    <w:p w14:paraId="34BBE075" w14:textId="77777777" w:rsidR="00E573C4" w:rsidRPr="00647D32" w:rsidRDefault="00E573C4" w:rsidP="00E573C4">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6"/>
          <w:szCs w:val="16"/>
          <w:u w:val="none"/>
          <w:lang w:val="pl-PL"/>
        </w:rPr>
        <w:t>Zgodnie z zapisami programu FEnIKS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5">
    <w:p w14:paraId="269EC2A5" w14:textId="77777777" w:rsidR="007A08E5" w:rsidRPr="00647D32" w:rsidRDefault="007A08E5" w:rsidP="00647D32">
      <w:pPr>
        <w:pStyle w:val="Tekstprzypisudolnego"/>
        <w:ind w:left="284" w:hanging="284"/>
        <w:rPr>
          <w:rFonts w:ascii="Open Sans" w:hAnsi="Open Sans" w:cs="Open Sans"/>
          <w:color w:val="000000"/>
          <w:u w:val="none"/>
          <w:lang w:val="pl-PL"/>
        </w:rPr>
      </w:pPr>
      <w:r w:rsidRPr="00647D32">
        <w:rPr>
          <w:rStyle w:val="Odwoanieprzypisudolnego"/>
          <w:rFonts w:ascii="Open Sans" w:hAnsi="Open Sans" w:cs="Open Sans"/>
          <w:color w:val="000000"/>
          <w:sz w:val="18"/>
          <w:szCs w:val="18"/>
          <w:u w:val="none"/>
          <w:lang w:val="pl"/>
        </w:rPr>
        <w:footnoteRef/>
      </w:r>
      <w:r w:rsidRPr="00647D32">
        <w:rPr>
          <w:rFonts w:ascii="Open Sans" w:hAnsi="Open Sans" w:cs="Open Sans"/>
          <w:color w:val="000000"/>
          <w:sz w:val="18"/>
          <w:szCs w:val="18"/>
          <w:u w:val="none"/>
          <w:lang w:val="pl"/>
        </w:rPr>
        <w:t xml:space="preserve"> Dyrektywa Rady 91/271/EWG z dnia 21 maja 1991 r. dotycząca oczyszczania ścieków komunalnych (Dz.U. UE L 135 z 30.5.1991, s. 40).</w:t>
      </w:r>
    </w:p>
  </w:footnote>
  <w:footnote w:id="16">
    <w:p w14:paraId="339DFB20" w14:textId="77777777" w:rsidR="00B700E7" w:rsidRPr="00647D32" w:rsidRDefault="00B700E7" w:rsidP="00747666">
      <w:pPr>
        <w:pStyle w:val="Tekstprzypisudolnego"/>
        <w:ind w:left="284" w:hanging="284"/>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lang w:val="pl-PL"/>
        </w:rPr>
        <w:t xml:space="preserve"> Ustawa z dnia 20 lipca 2017 r. Prawo wodne </w:t>
      </w:r>
      <w:r w:rsidR="00555C5F" w:rsidRPr="00647D32">
        <w:rPr>
          <w:rFonts w:ascii="Open Sans" w:hAnsi="Open Sans" w:cs="Open Sans"/>
          <w:sz w:val="18"/>
          <w:szCs w:val="18"/>
          <w:u w:val="none"/>
          <w:lang w:val="pl-PL"/>
        </w:rPr>
        <w:t>(Dz. U. z 2021 poz. 2233 ze zm.)</w:t>
      </w:r>
      <w:r w:rsidRPr="00647D32">
        <w:rPr>
          <w:rFonts w:ascii="Open Sans" w:hAnsi="Open Sans" w:cs="Open Sans"/>
          <w:sz w:val="18"/>
          <w:szCs w:val="18"/>
          <w:u w:val="none"/>
          <w:lang w:val="pl-PL"/>
        </w:rPr>
        <w:t>.</w:t>
      </w:r>
    </w:p>
  </w:footnote>
  <w:footnote w:id="17">
    <w:p w14:paraId="4EB7C388" w14:textId="77777777" w:rsidR="00B700E7" w:rsidRPr="00BC337C" w:rsidRDefault="00B700E7" w:rsidP="00647D32">
      <w:pPr>
        <w:pStyle w:val="Tekstprzypisudolnego"/>
        <w:ind w:left="284" w:hanging="284"/>
        <w:rPr>
          <w:rFonts w:cs="Arial"/>
          <w:color w:val="000000"/>
          <w:sz w:val="16"/>
          <w:szCs w:val="16"/>
          <w:u w:val="none"/>
          <w:lang w:val="pl-PL"/>
        </w:rPr>
      </w:pPr>
      <w:r w:rsidRPr="00647D32">
        <w:rPr>
          <w:rStyle w:val="Odwoanieprzypisudolnego"/>
          <w:rFonts w:ascii="Open Sans" w:hAnsi="Open Sans" w:cs="Open Sans"/>
          <w:color w:val="000000"/>
          <w:sz w:val="18"/>
          <w:szCs w:val="18"/>
          <w:u w:val="none"/>
        </w:rPr>
        <w:footnoteRef/>
      </w:r>
      <w:r w:rsidRPr="00647D32">
        <w:rPr>
          <w:rFonts w:ascii="Open Sans" w:hAnsi="Open Sans" w:cs="Open Sans"/>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39DE" w14:textId="77777777" w:rsidR="000C276C" w:rsidRDefault="000C27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BE547" w14:textId="6079B3EA" w:rsidR="001610CD" w:rsidRDefault="000C276C" w:rsidP="00647D32">
    <w:pPr>
      <w:pStyle w:val="Nagwek"/>
      <w:jc w:val="both"/>
    </w:pPr>
    <w:r w:rsidRPr="000C276C">
      <w:rPr>
        <w:rFonts w:ascii="Open Sans Light" w:eastAsia="Times New Roman" w:hAnsi="Open Sans Light" w:cs="Open Sans Light"/>
        <w:b/>
        <w:bCs/>
        <w:noProof/>
        <w:sz w:val="21"/>
        <w:szCs w:val="21"/>
        <w:lang w:eastAsia="pl-PL"/>
      </w:rPr>
      <w:drawing>
        <wp:inline distT="0" distB="0" distL="0" distR="0" wp14:anchorId="37F7F020" wp14:editId="3DC3C67B">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64506" w14:textId="77777777" w:rsidR="000C276C" w:rsidRDefault="000C27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F3C82"/>
    <w:multiLevelType w:val="hybridMultilevel"/>
    <w:tmpl w:val="F39656AA"/>
    <w:lvl w:ilvl="0" w:tplc="5B1464E4">
      <w:start w:val="1"/>
      <w:numFmt w:val="bullet"/>
      <w:lvlText w:val=""/>
      <w:lvlJc w:val="left"/>
      <w:pPr>
        <w:ind w:left="1353"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5E7746"/>
    <w:multiLevelType w:val="hybridMultilevel"/>
    <w:tmpl w:val="F7F4F5EC"/>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3761F5"/>
    <w:multiLevelType w:val="hybridMultilevel"/>
    <w:tmpl w:val="8752FFD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8"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9"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C2584B"/>
    <w:multiLevelType w:val="hybridMultilevel"/>
    <w:tmpl w:val="60B4772E"/>
    <w:lvl w:ilvl="0" w:tplc="5B1464E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0" w15:restartNumberingAfterBreak="0">
    <w:nsid w:val="68780C84"/>
    <w:multiLevelType w:val="hybridMultilevel"/>
    <w:tmpl w:val="AC862CB0"/>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AB9136A"/>
    <w:multiLevelType w:val="hybridMultilevel"/>
    <w:tmpl w:val="143A3408"/>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5"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6"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8"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0" w15:restartNumberingAfterBreak="0">
    <w:nsid w:val="7DC6637C"/>
    <w:multiLevelType w:val="hybridMultilevel"/>
    <w:tmpl w:val="D3D40A5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3490146">
    <w:abstractNumId w:val="18"/>
  </w:num>
  <w:num w:numId="2" w16cid:durableId="876235232">
    <w:abstractNumId w:val="25"/>
  </w:num>
  <w:num w:numId="3" w16cid:durableId="1011302514">
    <w:abstractNumId w:val="15"/>
  </w:num>
  <w:num w:numId="4" w16cid:durableId="673805343">
    <w:abstractNumId w:val="35"/>
  </w:num>
  <w:num w:numId="5" w16cid:durableId="425618951">
    <w:abstractNumId w:val="24"/>
  </w:num>
  <w:num w:numId="6" w16cid:durableId="1109205314">
    <w:abstractNumId w:val="20"/>
  </w:num>
  <w:num w:numId="7" w16cid:durableId="1147744973">
    <w:abstractNumId w:val="19"/>
  </w:num>
  <w:num w:numId="8" w16cid:durableId="640623537">
    <w:abstractNumId w:val="3"/>
  </w:num>
  <w:num w:numId="9" w16cid:durableId="377977529">
    <w:abstractNumId w:val="36"/>
  </w:num>
  <w:num w:numId="10" w16cid:durableId="2002660105">
    <w:abstractNumId w:val="14"/>
  </w:num>
  <w:num w:numId="11" w16cid:durableId="1460296995">
    <w:abstractNumId w:val="8"/>
  </w:num>
  <w:num w:numId="12" w16cid:durableId="1137449574">
    <w:abstractNumId w:val="17"/>
  </w:num>
  <w:num w:numId="13" w16cid:durableId="1674724236">
    <w:abstractNumId w:val="7"/>
  </w:num>
  <w:num w:numId="14" w16cid:durableId="181212792">
    <w:abstractNumId w:val="37"/>
  </w:num>
  <w:num w:numId="15" w16cid:durableId="1270242322">
    <w:abstractNumId w:val="1"/>
  </w:num>
  <w:num w:numId="16" w16cid:durableId="1999722258">
    <w:abstractNumId w:val="22"/>
  </w:num>
  <w:num w:numId="17" w16cid:durableId="1919364311">
    <w:abstractNumId w:val="34"/>
  </w:num>
  <w:num w:numId="18" w16cid:durableId="596015312">
    <w:abstractNumId w:val="39"/>
  </w:num>
  <w:num w:numId="19" w16cid:durableId="1808084578">
    <w:abstractNumId w:val="12"/>
  </w:num>
  <w:num w:numId="20" w16cid:durableId="2022394194">
    <w:abstractNumId w:val="16"/>
  </w:num>
  <w:num w:numId="21" w16cid:durableId="1675182979">
    <w:abstractNumId w:val="42"/>
  </w:num>
  <w:num w:numId="22" w16cid:durableId="1477378518">
    <w:abstractNumId w:val="28"/>
  </w:num>
  <w:num w:numId="23" w16cid:durableId="1435007380">
    <w:abstractNumId w:val="31"/>
  </w:num>
  <w:num w:numId="24" w16cid:durableId="1208494143">
    <w:abstractNumId w:val="2"/>
  </w:num>
  <w:num w:numId="25" w16cid:durableId="1357804466">
    <w:abstractNumId w:val="33"/>
  </w:num>
  <w:num w:numId="26" w16cid:durableId="354832">
    <w:abstractNumId w:val="38"/>
  </w:num>
  <w:num w:numId="27" w16cid:durableId="638149413">
    <w:abstractNumId w:val="11"/>
  </w:num>
  <w:num w:numId="28" w16cid:durableId="997730122">
    <w:abstractNumId w:val="4"/>
  </w:num>
  <w:num w:numId="29" w16cid:durableId="1410662427">
    <w:abstractNumId w:val="13"/>
  </w:num>
  <w:num w:numId="30" w16cid:durableId="1473139387">
    <w:abstractNumId w:val="41"/>
  </w:num>
  <w:num w:numId="31" w16cid:durableId="20787753">
    <w:abstractNumId w:val="29"/>
  </w:num>
  <w:num w:numId="32" w16cid:durableId="871307288">
    <w:abstractNumId w:val="23"/>
  </w:num>
  <w:num w:numId="33" w16cid:durableId="1941526702">
    <w:abstractNumId w:val="5"/>
  </w:num>
  <w:num w:numId="34" w16cid:durableId="1123962681">
    <w:abstractNumId w:val="27"/>
  </w:num>
  <w:num w:numId="35" w16cid:durableId="817307329">
    <w:abstractNumId w:val="0"/>
  </w:num>
  <w:num w:numId="36" w16cid:durableId="919094925">
    <w:abstractNumId w:val="9"/>
  </w:num>
  <w:num w:numId="37" w16cid:durableId="1631521623">
    <w:abstractNumId w:val="21"/>
  </w:num>
  <w:num w:numId="38" w16cid:durableId="739448900">
    <w:abstractNumId w:val="6"/>
  </w:num>
  <w:num w:numId="39" w16cid:durableId="2094888755">
    <w:abstractNumId w:val="40"/>
  </w:num>
  <w:num w:numId="40" w16cid:durableId="654457248">
    <w:abstractNumId w:val="26"/>
  </w:num>
  <w:num w:numId="41" w16cid:durableId="1590046227">
    <w:abstractNumId w:val="10"/>
  </w:num>
  <w:num w:numId="42" w16cid:durableId="1318462659">
    <w:abstractNumId w:val="32"/>
  </w:num>
  <w:num w:numId="43" w16cid:durableId="1821775981">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rowy Anna">
    <w15:presenceInfo w15:providerId="AD" w15:userId="S::anna.borowy@nfosigw.gov.pl::ebbb5cb3-46b3-4014-b88f-e726d4126b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1E3B"/>
    <w:rsid w:val="0000369B"/>
    <w:rsid w:val="00004547"/>
    <w:rsid w:val="00004D41"/>
    <w:rsid w:val="0000591C"/>
    <w:rsid w:val="00005C37"/>
    <w:rsid w:val="00011D79"/>
    <w:rsid w:val="00015E75"/>
    <w:rsid w:val="000219E6"/>
    <w:rsid w:val="00031029"/>
    <w:rsid w:val="000325B4"/>
    <w:rsid w:val="00042489"/>
    <w:rsid w:val="00050DDD"/>
    <w:rsid w:val="00052510"/>
    <w:rsid w:val="00053395"/>
    <w:rsid w:val="00054E3C"/>
    <w:rsid w:val="000656C1"/>
    <w:rsid w:val="00067A8A"/>
    <w:rsid w:val="00071C97"/>
    <w:rsid w:val="000730B4"/>
    <w:rsid w:val="00080898"/>
    <w:rsid w:val="00080BA0"/>
    <w:rsid w:val="00094139"/>
    <w:rsid w:val="00095F60"/>
    <w:rsid w:val="0009633A"/>
    <w:rsid w:val="000A1A16"/>
    <w:rsid w:val="000B0F54"/>
    <w:rsid w:val="000B429D"/>
    <w:rsid w:val="000C276C"/>
    <w:rsid w:val="000E2E6D"/>
    <w:rsid w:val="000F162C"/>
    <w:rsid w:val="000F5809"/>
    <w:rsid w:val="00113A90"/>
    <w:rsid w:val="0011402F"/>
    <w:rsid w:val="0013054C"/>
    <w:rsid w:val="00133213"/>
    <w:rsid w:val="00140A97"/>
    <w:rsid w:val="00140EA7"/>
    <w:rsid w:val="00145792"/>
    <w:rsid w:val="00147842"/>
    <w:rsid w:val="001610CD"/>
    <w:rsid w:val="001625E7"/>
    <w:rsid w:val="00165E45"/>
    <w:rsid w:val="0016642D"/>
    <w:rsid w:val="001717F5"/>
    <w:rsid w:val="00185245"/>
    <w:rsid w:val="00197AC0"/>
    <w:rsid w:val="001A2C53"/>
    <w:rsid w:val="001B643D"/>
    <w:rsid w:val="001B66FC"/>
    <w:rsid w:val="001C220E"/>
    <w:rsid w:val="001E059E"/>
    <w:rsid w:val="001E6E32"/>
    <w:rsid w:val="00204D7C"/>
    <w:rsid w:val="00206CA3"/>
    <w:rsid w:val="00206E8B"/>
    <w:rsid w:val="00220245"/>
    <w:rsid w:val="00225777"/>
    <w:rsid w:val="002468A1"/>
    <w:rsid w:val="00262F9D"/>
    <w:rsid w:val="00272E8C"/>
    <w:rsid w:val="002735D3"/>
    <w:rsid w:val="00282992"/>
    <w:rsid w:val="002907DE"/>
    <w:rsid w:val="002A0EC2"/>
    <w:rsid w:val="002B364A"/>
    <w:rsid w:val="002D08F6"/>
    <w:rsid w:val="002E6E73"/>
    <w:rsid w:val="00307D0A"/>
    <w:rsid w:val="00311E94"/>
    <w:rsid w:val="00311FB6"/>
    <w:rsid w:val="00314012"/>
    <w:rsid w:val="003213E6"/>
    <w:rsid w:val="003222BB"/>
    <w:rsid w:val="00322E84"/>
    <w:rsid w:val="003241F2"/>
    <w:rsid w:val="003246AB"/>
    <w:rsid w:val="00331B73"/>
    <w:rsid w:val="00335C8E"/>
    <w:rsid w:val="00353534"/>
    <w:rsid w:val="00356653"/>
    <w:rsid w:val="00371E16"/>
    <w:rsid w:val="00371E8A"/>
    <w:rsid w:val="00376237"/>
    <w:rsid w:val="00377169"/>
    <w:rsid w:val="0038609E"/>
    <w:rsid w:val="00395415"/>
    <w:rsid w:val="003A6156"/>
    <w:rsid w:val="003B0FE2"/>
    <w:rsid w:val="003B146A"/>
    <w:rsid w:val="003B7F0C"/>
    <w:rsid w:val="003E4BD6"/>
    <w:rsid w:val="003E5089"/>
    <w:rsid w:val="003E66F1"/>
    <w:rsid w:val="003F1E05"/>
    <w:rsid w:val="003F72CC"/>
    <w:rsid w:val="0040143A"/>
    <w:rsid w:val="00401709"/>
    <w:rsid w:val="004263B5"/>
    <w:rsid w:val="004272A7"/>
    <w:rsid w:val="00430C53"/>
    <w:rsid w:val="00433F98"/>
    <w:rsid w:val="00435BB5"/>
    <w:rsid w:val="0044363F"/>
    <w:rsid w:val="0044691F"/>
    <w:rsid w:val="00451746"/>
    <w:rsid w:val="00462B1E"/>
    <w:rsid w:val="004653C8"/>
    <w:rsid w:val="0046792D"/>
    <w:rsid w:val="00467DB3"/>
    <w:rsid w:val="00481411"/>
    <w:rsid w:val="00481724"/>
    <w:rsid w:val="00484BAA"/>
    <w:rsid w:val="00484CAF"/>
    <w:rsid w:val="004917A9"/>
    <w:rsid w:val="00497C94"/>
    <w:rsid w:val="004A0A2A"/>
    <w:rsid w:val="004A0CEB"/>
    <w:rsid w:val="004A2B5E"/>
    <w:rsid w:val="004B58F5"/>
    <w:rsid w:val="004C2491"/>
    <w:rsid w:val="004C3D38"/>
    <w:rsid w:val="004D2DC3"/>
    <w:rsid w:val="004F246E"/>
    <w:rsid w:val="004F2FBB"/>
    <w:rsid w:val="004F3288"/>
    <w:rsid w:val="004F611B"/>
    <w:rsid w:val="005052C9"/>
    <w:rsid w:val="00516112"/>
    <w:rsid w:val="00532F00"/>
    <w:rsid w:val="00555702"/>
    <w:rsid w:val="00555C5F"/>
    <w:rsid w:val="005631A7"/>
    <w:rsid w:val="005644DF"/>
    <w:rsid w:val="00564644"/>
    <w:rsid w:val="0056775E"/>
    <w:rsid w:val="00577494"/>
    <w:rsid w:val="00583C9E"/>
    <w:rsid w:val="00591332"/>
    <w:rsid w:val="00596094"/>
    <w:rsid w:val="005B07AA"/>
    <w:rsid w:val="005B16F1"/>
    <w:rsid w:val="005B49EF"/>
    <w:rsid w:val="005B51E4"/>
    <w:rsid w:val="005C0692"/>
    <w:rsid w:val="005C7403"/>
    <w:rsid w:val="005D43AF"/>
    <w:rsid w:val="005E3816"/>
    <w:rsid w:val="005E397F"/>
    <w:rsid w:val="005F2269"/>
    <w:rsid w:val="00602AA7"/>
    <w:rsid w:val="00615F9B"/>
    <w:rsid w:val="00624FB0"/>
    <w:rsid w:val="00634F11"/>
    <w:rsid w:val="00635EB0"/>
    <w:rsid w:val="00637A24"/>
    <w:rsid w:val="00647D32"/>
    <w:rsid w:val="00651B3A"/>
    <w:rsid w:val="0065597B"/>
    <w:rsid w:val="006574C7"/>
    <w:rsid w:val="0066061E"/>
    <w:rsid w:val="00663010"/>
    <w:rsid w:val="00670529"/>
    <w:rsid w:val="006801C3"/>
    <w:rsid w:val="00693A00"/>
    <w:rsid w:val="006949F0"/>
    <w:rsid w:val="006B5209"/>
    <w:rsid w:val="006B5F8E"/>
    <w:rsid w:val="006C0850"/>
    <w:rsid w:val="006C4A3E"/>
    <w:rsid w:val="006C6055"/>
    <w:rsid w:val="006D0971"/>
    <w:rsid w:val="006D54CC"/>
    <w:rsid w:val="006E5174"/>
    <w:rsid w:val="006E5A1E"/>
    <w:rsid w:val="00702F3A"/>
    <w:rsid w:val="00704C1F"/>
    <w:rsid w:val="007073EA"/>
    <w:rsid w:val="00711996"/>
    <w:rsid w:val="00713B18"/>
    <w:rsid w:val="00723B81"/>
    <w:rsid w:val="00724E32"/>
    <w:rsid w:val="007444FD"/>
    <w:rsid w:val="00747666"/>
    <w:rsid w:val="00747CD1"/>
    <w:rsid w:val="00763737"/>
    <w:rsid w:val="00773D03"/>
    <w:rsid w:val="00781FB6"/>
    <w:rsid w:val="0078479C"/>
    <w:rsid w:val="007A08E5"/>
    <w:rsid w:val="007A131A"/>
    <w:rsid w:val="007A3311"/>
    <w:rsid w:val="007B1FD1"/>
    <w:rsid w:val="007C4EEB"/>
    <w:rsid w:val="007E10D3"/>
    <w:rsid w:val="007E46BE"/>
    <w:rsid w:val="007E72E3"/>
    <w:rsid w:val="007F03EC"/>
    <w:rsid w:val="007F0816"/>
    <w:rsid w:val="007F1F18"/>
    <w:rsid w:val="00802214"/>
    <w:rsid w:val="00806DB0"/>
    <w:rsid w:val="00807286"/>
    <w:rsid w:val="00810B3C"/>
    <w:rsid w:val="008125E7"/>
    <w:rsid w:val="00812BCB"/>
    <w:rsid w:val="0081368D"/>
    <w:rsid w:val="008222AC"/>
    <w:rsid w:val="008343A6"/>
    <w:rsid w:val="00835DB5"/>
    <w:rsid w:val="0084282D"/>
    <w:rsid w:val="008468B9"/>
    <w:rsid w:val="0085248F"/>
    <w:rsid w:val="0086618D"/>
    <w:rsid w:val="00866FC8"/>
    <w:rsid w:val="00881118"/>
    <w:rsid w:val="008875D1"/>
    <w:rsid w:val="008929FD"/>
    <w:rsid w:val="008B0FCA"/>
    <w:rsid w:val="008B227D"/>
    <w:rsid w:val="008B421A"/>
    <w:rsid w:val="008D1DA6"/>
    <w:rsid w:val="008D2A2E"/>
    <w:rsid w:val="009010B2"/>
    <w:rsid w:val="009020CF"/>
    <w:rsid w:val="00903D54"/>
    <w:rsid w:val="0093649C"/>
    <w:rsid w:val="0094584C"/>
    <w:rsid w:val="009523C4"/>
    <w:rsid w:val="0097135E"/>
    <w:rsid w:val="009928F4"/>
    <w:rsid w:val="009B092A"/>
    <w:rsid w:val="009B60BE"/>
    <w:rsid w:val="009B756C"/>
    <w:rsid w:val="009D3368"/>
    <w:rsid w:val="009D60F2"/>
    <w:rsid w:val="009E26B0"/>
    <w:rsid w:val="009E3E16"/>
    <w:rsid w:val="009E51E2"/>
    <w:rsid w:val="009F3897"/>
    <w:rsid w:val="00A01EC9"/>
    <w:rsid w:val="00A23C1F"/>
    <w:rsid w:val="00A2473D"/>
    <w:rsid w:val="00A26D47"/>
    <w:rsid w:val="00A27B3B"/>
    <w:rsid w:val="00A530F1"/>
    <w:rsid w:val="00A55941"/>
    <w:rsid w:val="00A644FE"/>
    <w:rsid w:val="00A64556"/>
    <w:rsid w:val="00A706DB"/>
    <w:rsid w:val="00A70ED5"/>
    <w:rsid w:val="00A74DAC"/>
    <w:rsid w:val="00A97145"/>
    <w:rsid w:val="00AA416D"/>
    <w:rsid w:val="00AA568D"/>
    <w:rsid w:val="00AB6E1E"/>
    <w:rsid w:val="00AC05C9"/>
    <w:rsid w:val="00AE3357"/>
    <w:rsid w:val="00AF77CB"/>
    <w:rsid w:val="00B0154C"/>
    <w:rsid w:val="00B04032"/>
    <w:rsid w:val="00B10A98"/>
    <w:rsid w:val="00B23923"/>
    <w:rsid w:val="00B2748B"/>
    <w:rsid w:val="00B301DC"/>
    <w:rsid w:val="00B36AC4"/>
    <w:rsid w:val="00B4349A"/>
    <w:rsid w:val="00B444CD"/>
    <w:rsid w:val="00B4590D"/>
    <w:rsid w:val="00B46507"/>
    <w:rsid w:val="00B478F7"/>
    <w:rsid w:val="00B50D82"/>
    <w:rsid w:val="00B565D3"/>
    <w:rsid w:val="00B56C5B"/>
    <w:rsid w:val="00B60FC5"/>
    <w:rsid w:val="00B7007C"/>
    <w:rsid w:val="00B700E7"/>
    <w:rsid w:val="00B70E0A"/>
    <w:rsid w:val="00B82DE1"/>
    <w:rsid w:val="00B833D2"/>
    <w:rsid w:val="00B95D67"/>
    <w:rsid w:val="00B96B5F"/>
    <w:rsid w:val="00BA1706"/>
    <w:rsid w:val="00BB08BC"/>
    <w:rsid w:val="00BB4C2C"/>
    <w:rsid w:val="00BB6A9C"/>
    <w:rsid w:val="00BC337C"/>
    <w:rsid w:val="00BC75E0"/>
    <w:rsid w:val="00BD1AEB"/>
    <w:rsid w:val="00BD7815"/>
    <w:rsid w:val="00BD7F34"/>
    <w:rsid w:val="00BF679F"/>
    <w:rsid w:val="00BF68B6"/>
    <w:rsid w:val="00C163A4"/>
    <w:rsid w:val="00C21B08"/>
    <w:rsid w:val="00C235D2"/>
    <w:rsid w:val="00C50A37"/>
    <w:rsid w:val="00C5321C"/>
    <w:rsid w:val="00C626FD"/>
    <w:rsid w:val="00C627F7"/>
    <w:rsid w:val="00C730BD"/>
    <w:rsid w:val="00C735FB"/>
    <w:rsid w:val="00C762E8"/>
    <w:rsid w:val="00C86B17"/>
    <w:rsid w:val="00C90B86"/>
    <w:rsid w:val="00CA042F"/>
    <w:rsid w:val="00CD136C"/>
    <w:rsid w:val="00CD6C6D"/>
    <w:rsid w:val="00CD7BA3"/>
    <w:rsid w:val="00CE0B80"/>
    <w:rsid w:val="00CE3265"/>
    <w:rsid w:val="00CE41FA"/>
    <w:rsid w:val="00CE5067"/>
    <w:rsid w:val="00D02772"/>
    <w:rsid w:val="00D14118"/>
    <w:rsid w:val="00D21A39"/>
    <w:rsid w:val="00D246B8"/>
    <w:rsid w:val="00D27739"/>
    <w:rsid w:val="00D278D6"/>
    <w:rsid w:val="00D30E2E"/>
    <w:rsid w:val="00D40011"/>
    <w:rsid w:val="00D4396F"/>
    <w:rsid w:val="00D61901"/>
    <w:rsid w:val="00D640B0"/>
    <w:rsid w:val="00D6665E"/>
    <w:rsid w:val="00D677C1"/>
    <w:rsid w:val="00D71779"/>
    <w:rsid w:val="00D728C0"/>
    <w:rsid w:val="00D80B8B"/>
    <w:rsid w:val="00D8234F"/>
    <w:rsid w:val="00D92CF1"/>
    <w:rsid w:val="00D964C2"/>
    <w:rsid w:val="00DA2614"/>
    <w:rsid w:val="00DA3BFE"/>
    <w:rsid w:val="00DA6E0F"/>
    <w:rsid w:val="00DB3B0F"/>
    <w:rsid w:val="00DB41F8"/>
    <w:rsid w:val="00DC271D"/>
    <w:rsid w:val="00DC7D2F"/>
    <w:rsid w:val="00DD0E7F"/>
    <w:rsid w:val="00DD1A42"/>
    <w:rsid w:val="00DD4426"/>
    <w:rsid w:val="00DE3461"/>
    <w:rsid w:val="00DE4DDD"/>
    <w:rsid w:val="00DE5A60"/>
    <w:rsid w:val="00DF230E"/>
    <w:rsid w:val="00DF7F02"/>
    <w:rsid w:val="00E00698"/>
    <w:rsid w:val="00E00706"/>
    <w:rsid w:val="00E01992"/>
    <w:rsid w:val="00E050D1"/>
    <w:rsid w:val="00E13BB3"/>
    <w:rsid w:val="00E21D24"/>
    <w:rsid w:val="00E25F03"/>
    <w:rsid w:val="00E44AA1"/>
    <w:rsid w:val="00E45945"/>
    <w:rsid w:val="00E573C4"/>
    <w:rsid w:val="00E65885"/>
    <w:rsid w:val="00E94671"/>
    <w:rsid w:val="00EA5E7B"/>
    <w:rsid w:val="00EA6CD6"/>
    <w:rsid w:val="00EB1B12"/>
    <w:rsid w:val="00EC2705"/>
    <w:rsid w:val="00ED70E9"/>
    <w:rsid w:val="00EF13B5"/>
    <w:rsid w:val="00EF21A4"/>
    <w:rsid w:val="00EF2D34"/>
    <w:rsid w:val="00EF75A3"/>
    <w:rsid w:val="00F0228F"/>
    <w:rsid w:val="00F07800"/>
    <w:rsid w:val="00F1097B"/>
    <w:rsid w:val="00F1638C"/>
    <w:rsid w:val="00F16EFE"/>
    <w:rsid w:val="00F50E0A"/>
    <w:rsid w:val="00F5107E"/>
    <w:rsid w:val="00F512F8"/>
    <w:rsid w:val="00F62738"/>
    <w:rsid w:val="00F74475"/>
    <w:rsid w:val="00F758D3"/>
    <w:rsid w:val="00F77D9F"/>
    <w:rsid w:val="00F83316"/>
    <w:rsid w:val="00F86ABE"/>
    <w:rsid w:val="00F959EC"/>
    <w:rsid w:val="00F9688C"/>
    <w:rsid w:val="00FB4B6B"/>
    <w:rsid w:val="00FC3906"/>
    <w:rsid w:val="00FD7AD4"/>
    <w:rsid w:val="00FE19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78C2D"/>
  <w15:chartTrackingRefBased/>
  <w15:docId w15:val="{E85C5D53-2CE1-40ED-A324-D2A1C9C3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00454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customStyle="1" w:styleId="Nierozpoznanawzmianka1">
    <w:name w:val="Nierozpoznana wzmianka1"/>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paragraph" w:styleId="Tekstdymka">
    <w:name w:val="Balloon Text"/>
    <w:basedOn w:val="Normalny"/>
    <w:link w:val="TekstdymkaZnak"/>
    <w:uiPriority w:val="99"/>
    <w:semiHidden/>
    <w:unhideWhenUsed/>
    <w:rsid w:val="007073E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073EA"/>
    <w:rPr>
      <w:rFonts w:ascii="Segoe UI" w:hAnsi="Segoe UI" w:cs="Segoe UI"/>
      <w:sz w:val="18"/>
      <w:szCs w:val="18"/>
      <w:lang w:eastAsia="en-US"/>
    </w:rPr>
  </w:style>
  <w:style w:type="table" w:styleId="Tabela-Siatka">
    <w:name w:val="Table Grid"/>
    <w:basedOn w:val="Standardowy"/>
    <w:uiPriority w:val="59"/>
    <w:rsid w:val="004C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owekFENIKS">
    <w:name w:val="Nagłowek FENIKS"/>
    <w:basedOn w:val="Nagwek1"/>
    <w:link w:val="NagowekFENIKSZnak"/>
    <w:autoRedefine/>
    <w:qFormat/>
    <w:rsid w:val="00BB6A9C"/>
    <w:pPr>
      <w:spacing w:before="360" w:after="240" w:line="240" w:lineRule="auto"/>
      <w:jc w:val="both"/>
    </w:pPr>
    <w:rPr>
      <w:rFonts w:ascii="Open Sans" w:hAnsi="Open Sans" w:cs="Open Sans"/>
      <w:b/>
      <w:bCs/>
      <w:color w:val="auto"/>
      <w:sz w:val="24"/>
      <w:szCs w:val="24"/>
      <w:lang w:eastAsia="en-GB"/>
    </w:rPr>
  </w:style>
  <w:style w:type="character" w:customStyle="1" w:styleId="NagowekFENIKSZnak">
    <w:name w:val="Nagłowek FENIKS Znak"/>
    <w:basedOn w:val="Nagwek1Znak"/>
    <w:link w:val="NagowekFENIKS"/>
    <w:rsid w:val="00BB6A9C"/>
    <w:rPr>
      <w:rFonts w:ascii="Open Sans" w:eastAsiaTheme="majorEastAsia" w:hAnsi="Open Sans" w:cs="Open Sans"/>
      <w:b/>
      <w:bCs/>
      <w:color w:val="2F5496" w:themeColor="accent1" w:themeShade="BF"/>
      <w:sz w:val="24"/>
      <w:szCs w:val="24"/>
      <w:lang w:eastAsia="en-GB"/>
    </w:rPr>
  </w:style>
  <w:style w:type="character" w:customStyle="1" w:styleId="Nagwek1Znak">
    <w:name w:val="Nagłówek 1 Znak"/>
    <w:basedOn w:val="Domylnaczcionkaakapitu"/>
    <w:link w:val="Nagwek1"/>
    <w:uiPriority w:val="9"/>
    <w:rsid w:val="00004547"/>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jygi3t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lex.europa.eu/legal-content/PL/TXT/?uri=celex:52000DC0001"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unfccc.int/sites/default/files/english_paris_agreement.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4ED4C-7D63-416D-8921-DDB139B0F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16</Pages>
  <Words>4874</Words>
  <Characters>29247</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Załącznik nr 4 do WoD Zgodność z prawem ochrony środowiska</vt:lpstr>
    </vt:vector>
  </TitlesOfParts>
  <Company>MRR</Company>
  <LinksUpToDate>false</LinksUpToDate>
  <CharactersWithSpaces>34053</CharactersWithSpaces>
  <SharedDoc>false</SharedDoc>
  <HLinks>
    <vt:vector size="30" baseType="variant">
      <vt:variant>
        <vt:i4>2097194</vt:i4>
      </vt:variant>
      <vt:variant>
        <vt:i4>9</vt:i4>
      </vt:variant>
      <vt:variant>
        <vt:i4>0</vt:i4>
      </vt:variant>
      <vt:variant>
        <vt:i4>5</vt:i4>
      </vt:variant>
      <vt:variant>
        <vt:lpwstr>https://sip.legalis.pl/document-view.seam?documentId=mfrxilrtg4ytonjygi3tg</vt:lpwstr>
      </vt:variant>
      <vt:variant>
        <vt:lpwstr/>
      </vt:variant>
      <vt:variant>
        <vt:i4>5963800</vt:i4>
      </vt:variant>
      <vt:variant>
        <vt:i4>6</vt:i4>
      </vt:variant>
      <vt:variant>
        <vt:i4>0</vt:i4>
      </vt:variant>
      <vt:variant>
        <vt:i4>5</vt:i4>
      </vt:variant>
      <vt:variant>
        <vt:lpwstr>http://eur-lex.europa.eu/legal-content/PL/TXT/?uri=celex:52000DC0001</vt:lpwstr>
      </vt:variant>
      <vt:variant>
        <vt:lpwstr/>
      </vt:variant>
      <vt:variant>
        <vt:i4>7274538</vt:i4>
      </vt:variant>
      <vt:variant>
        <vt:i4>3</vt:i4>
      </vt:variant>
      <vt:variant>
        <vt:i4>0</vt:i4>
      </vt:variant>
      <vt:variant>
        <vt:i4>5</vt:i4>
      </vt:variant>
      <vt:variant>
        <vt:lpwstr>https://unfccc.int/sites/default/files/english_paris_agreement.pdf</vt:lpwstr>
      </vt:variant>
      <vt:variant>
        <vt:lpwstr/>
      </vt:variant>
      <vt:variant>
        <vt:i4>7012408</vt:i4>
      </vt:variant>
      <vt:variant>
        <vt:i4>0</vt:i4>
      </vt:variant>
      <vt:variant>
        <vt:i4>0</vt:i4>
      </vt:variant>
      <vt:variant>
        <vt:i4>5</vt:i4>
      </vt:variant>
      <vt:variant>
        <vt:lpwstr>http://www.un.org.pl/agenda-2030-rezolucja</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WoD Zgodność z prawem ochrony środowiska</dc:title>
  <dc:subject/>
  <dc:creator>Wiktoria Gorniak</dc:creator>
  <cp:keywords/>
  <cp:lastModifiedBy>Borowy Anna</cp:lastModifiedBy>
  <cp:revision>8</cp:revision>
  <dcterms:created xsi:type="dcterms:W3CDTF">2024-04-11T06:13:00Z</dcterms:created>
  <dcterms:modified xsi:type="dcterms:W3CDTF">2024-04-23T09:47:00Z</dcterms:modified>
</cp:coreProperties>
</file>